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B6C" w:rsidRDefault="00A076AC" w:rsidP="008E1B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noProof/>
          <w:color w:val="000000"/>
          <w:sz w:val="21"/>
          <w:szCs w:val="21"/>
        </w:rPr>
      </w:pPr>
      <w:r>
        <w:rPr>
          <w:rFonts w:ascii="Arial" w:hAnsi="Arial" w:cs="Arial"/>
          <w:b/>
          <w:bCs/>
          <w:noProof/>
          <w:color w:val="000000"/>
          <w:sz w:val="21"/>
          <w:szCs w:val="21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-466725</wp:posOffset>
            </wp:positionV>
            <wp:extent cx="7562850" cy="10706100"/>
            <wp:effectExtent l="19050" t="0" r="0" b="0"/>
            <wp:wrapNone/>
            <wp:docPr id="2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055E3" w:rsidRDefault="000055E3" w:rsidP="000055E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noProof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  <w:lang w:val="en-US"/>
        </w:rPr>
        <w:t>III</w:t>
      </w:r>
      <w:r w:rsidRPr="000055E3">
        <w:rPr>
          <w:b/>
          <w:bCs/>
          <w:noProof/>
          <w:color w:val="000000"/>
          <w:sz w:val="28"/>
          <w:szCs w:val="28"/>
        </w:rPr>
        <w:t xml:space="preserve"> </w:t>
      </w:r>
      <w:r>
        <w:rPr>
          <w:b/>
          <w:bCs/>
          <w:noProof/>
          <w:color w:val="000000"/>
          <w:sz w:val="28"/>
          <w:szCs w:val="28"/>
        </w:rPr>
        <w:t>Всероссийский педагогический конкурс</w:t>
      </w:r>
    </w:p>
    <w:p w:rsidR="000055E3" w:rsidRDefault="000055E3" w:rsidP="000055E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noProof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t>«Современное воспитание подрастающего поколения»</w:t>
      </w:r>
    </w:p>
    <w:p w:rsidR="000055E3" w:rsidRDefault="000055E3" w:rsidP="000055E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noProof/>
          <w:color w:val="000000"/>
          <w:sz w:val="28"/>
          <w:szCs w:val="28"/>
        </w:rPr>
      </w:pPr>
    </w:p>
    <w:p w:rsidR="000055E3" w:rsidRDefault="000055E3" w:rsidP="008E1B6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noProof/>
          <w:color w:val="000000"/>
          <w:sz w:val="21"/>
          <w:szCs w:val="21"/>
        </w:rPr>
      </w:pPr>
    </w:p>
    <w:p w:rsidR="000055E3" w:rsidRDefault="000055E3" w:rsidP="000055E3">
      <w:pPr>
        <w:pStyle w:val="a3"/>
        <w:shd w:val="clear" w:color="auto" w:fill="FFFFFF"/>
        <w:tabs>
          <w:tab w:val="left" w:pos="5955"/>
        </w:tabs>
        <w:spacing w:before="0" w:beforeAutospacing="0" w:after="150" w:afterAutospacing="0"/>
        <w:jc w:val="center"/>
        <w:rPr>
          <w:b/>
          <w:bCs/>
          <w:color w:val="000000"/>
          <w:sz w:val="32"/>
          <w:szCs w:val="32"/>
        </w:rPr>
      </w:pPr>
      <w:r w:rsidRPr="000055E3">
        <w:rPr>
          <w:b/>
          <w:bCs/>
          <w:color w:val="000000"/>
          <w:sz w:val="32"/>
          <w:szCs w:val="32"/>
        </w:rPr>
        <w:t>Сценарий литературной – музыкальной композиции</w:t>
      </w:r>
    </w:p>
    <w:p w:rsidR="000055E3" w:rsidRDefault="000055E3" w:rsidP="000055E3">
      <w:pPr>
        <w:pStyle w:val="Default"/>
      </w:pPr>
    </w:p>
    <w:p w:rsidR="000055E3" w:rsidRPr="000055E3" w:rsidRDefault="000055E3" w:rsidP="000055E3">
      <w:pPr>
        <w:pStyle w:val="a3"/>
        <w:shd w:val="clear" w:color="auto" w:fill="FFFFFF"/>
        <w:tabs>
          <w:tab w:val="left" w:pos="5955"/>
        </w:tabs>
        <w:spacing w:before="0" w:beforeAutospacing="0" w:after="150" w:afterAutospacing="0"/>
        <w:jc w:val="center"/>
        <w:rPr>
          <w:rFonts w:ascii="CommercialScript BT" w:hAnsi="CommercialScript BT"/>
          <w:b/>
          <w:bCs/>
          <w:noProof/>
          <w:color w:val="000000"/>
          <w:sz w:val="52"/>
          <w:szCs w:val="52"/>
        </w:rPr>
      </w:pPr>
      <w:r w:rsidRPr="000055E3">
        <w:rPr>
          <w:sz w:val="52"/>
          <w:szCs w:val="52"/>
        </w:rPr>
        <w:t xml:space="preserve"> </w:t>
      </w:r>
      <w:r w:rsidRPr="000055E3">
        <w:rPr>
          <w:rFonts w:ascii="CommercialScript BT" w:hAnsi="CommercialScript BT"/>
          <w:b/>
          <w:sz w:val="52"/>
          <w:szCs w:val="52"/>
        </w:rPr>
        <w:t>«</w:t>
      </w:r>
      <w:r w:rsidRPr="000055E3">
        <w:rPr>
          <w:rFonts w:ascii="Monotype Corsiva" w:hAnsi="Monotype Corsiva"/>
          <w:b/>
          <w:sz w:val="52"/>
          <w:szCs w:val="52"/>
        </w:rPr>
        <w:t>Солдат</w:t>
      </w:r>
      <w:r w:rsidRPr="000055E3">
        <w:rPr>
          <w:rFonts w:ascii="CommercialScript BT" w:hAnsi="CommercialScript BT"/>
          <w:b/>
          <w:sz w:val="52"/>
          <w:szCs w:val="52"/>
        </w:rPr>
        <w:t xml:space="preserve"> </w:t>
      </w:r>
      <w:r w:rsidRPr="000055E3">
        <w:rPr>
          <w:rFonts w:ascii="Monotype Corsiva" w:hAnsi="Monotype Corsiva"/>
          <w:b/>
          <w:sz w:val="52"/>
          <w:szCs w:val="52"/>
        </w:rPr>
        <w:t>войны</w:t>
      </w:r>
      <w:r w:rsidRPr="000055E3">
        <w:rPr>
          <w:rFonts w:ascii="CommercialScript BT" w:hAnsi="CommercialScript BT"/>
          <w:b/>
          <w:sz w:val="52"/>
          <w:szCs w:val="52"/>
        </w:rPr>
        <w:t xml:space="preserve"> </w:t>
      </w:r>
      <w:r w:rsidRPr="000055E3">
        <w:rPr>
          <w:rFonts w:ascii="Monotype Corsiva" w:hAnsi="Monotype Corsiva"/>
          <w:b/>
          <w:sz w:val="52"/>
          <w:szCs w:val="52"/>
        </w:rPr>
        <w:t>не</w:t>
      </w:r>
      <w:r w:rsidRPr="000055E3">
        <w:rPr>
          <w:rFonts w:ascii="CommercialScript BT" w:hAnsi="CommercialScript BT"/>
          <w:b/>
          <w:sz w:val="52"/>
          <w:szCs w:val="52"/>
        </w:rPr>
        <w:t xml:space="preserve"> </w:t>
      </w:r>
      <w:r w:rsidRPr="000055E3">
        <w:rPr>
          <w:rFonts w:ascii="Monotype Corsiva" w:hAnsi="Monotype Corsiva"/>
          <w:b/>
          <w:sz w:val="52"/>
          <w:szCs w:val="52"/>
        </w:rPr>
        <w:t>выбирает</w:t>
      </w:r>
      <w:r w:rsidRPr="000055E3">
        <w:rPr>
          <w:rFonts w:ascii="CommercialScript BT" w:hAnsi="CommercialScript BT"/>
          <w:b/>
          <w:sz w:val="52"/>
          <w:szCs w:val="52"/>
        </w:rPr>
        <w:t>»</w:t>
      </w:r>
    </w:p>
    <w:p w:rsidR="00C744AA" w:rsidRDefault="00C744AA" w:rsidP="008E1B6C">
      <w:pPr>
        <w:pStyle w:val="a3"/>
        <w:shd w:val="clear" w:color="auto" w:fill="FFFFFF"/>
        <w:spacing w:before="0" w:beforeAutospacing="0" w:after="150" w:afterAutospacing="0"/>
        <w:rPr>
          <w:b/>
          <w:bCs/>
          <w:noProof/>
          <w:color w:val="000000"/>
          <w:sz w:val="32"/>
          <w:szCs w:val="32"/>
        </w:rPr>
      </w:pPr>
    </w:p>
    <w:p w:rsidR="000055E3" w:rsidRDefault="00C253B9" w:rsidP="008E1B6C">
      <w:pPr>
        <w:pStyle w:val="a3"/>
        <w:shd w:val="clear" w:color="auto" w:fill="FFFFFF"/>
        <w:spacing w:before="0" w:beforeAutospacing="0" w:after="150" w:afterAutospacing="0"/>
        <w:rPr>
          <w:b/>
          <w:bCs/>
          <w:noProof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323215</wp:posOffset>
            </wp:positionV>
            <wp:extent cx="3095625" cy="2219325"/>
            <wp:effectExtent l="19050" t="0" r="9525" b="0"/>
            <wp:wrapNone/>
            <wp:docPr id="22" name="Рисунок 31" descr="https://avatars.mds.yandex.net/i?id=9265aed1a2a545cf5bc3e856628710e3d1f69fc7-10156478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avatars.mds.yandex.net/i?id=9265aed1a2a545cf5bc3e856628710e3d1f69fc7-10156478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55E3" w:rsidRDefault="00C744AA" w:rsidP="008E1B6C">
      <w:pPr>
        <w:pStyle w:val="a3"/>
        <w:shd w:val="clear" w:color="auto" w:fill="FFFFFF"/>
        <w:spacing w:before="0" w:beforeAutospacing="0" w:after="150" w:afterAutospacing="0"/>
        <w:rPr>
          <w:b/>
          <w:bCs/>
          <w:noProof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</w:rPr>
        <w:t xml:space="preserve">        </w:t>
      </w:r>
      <w:r w:rsidR="000055E3">
        <w:rPr>
          <w:b/>
          <w:bCs/>
          <w:noProof/>
          <w:color w:val="000000"/>
          <w:sz w:val="32"/>
          <w:szCs w:val="32"/>
        </w:rPr>
        <w:t xml:space="preserve">Муниципальное казенное </w:t>
      </w:r>
    </w:p>
    <w:p w:rsidR="00FF3EA3" w:rsidRDefault="00FF3EA3" w:rsidP="00FF3EA3">
      <w:pPr>
        <w:pStyle w:val="a3"/>
        <w:shd w:val="clear" w:color="auto" w:fill="FFFFFF"/>
        <w:spacing w:before="0" w:beforeAutospacing="0" w:after="150" w:afterAutospacing="0"/>
        <w:rPr>
          <w:b/>
          <w:bCs/>
          <w:noProof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</w:rPr>
        <w:t xml:space="preserve">  </w:t>
      </w:r>
      <w:r w:rsidR="00C744AA">
        <w:rPr>
          <w:b/>
          <w:bCs/>
          <w:noProof/>
          <w:color w:val="000000"/>
          <w:sz w:val="32"/>
          <w:szCs w:val="32"/>
        </w:rPr>
        <w:t>о</w:t>
      </w:r>
      <w:r w:rsidR="000055E3">
        <w:rPr>
          <w:b/>
          <w:bCs/>
          <w:noProof/>
          <w:color w:val="000000"/>
          <w:sz w:val="32"/>
          <w:szCs w:val="32"/>
        </w:rPr>
        <w:t>бщеобразовательное</w:t>
      </w:r>
      <w:r w:rsidR="00C744AA">
        <w:rPr>
          <w:b/>
          <w:bCs/>
          <w:noProof/>
          <w:color w:val="000000"/>
          <w:sz w:val="32"/>
          <w:szCs w:val="32"/>
        </w:rPr>
        <w:t xml:space="preserve"> </w:t>
      </w:r>
      <w:r w:rsidR="000055E3">
        <w:rPr>
          <w:b/>
          <w:bCs/>
          <w:noProof/>
          <w:color w:val="000000"/>
          <w:sz w:val="32"/>
          <w:szCs w:val="32"/>
        </w:rPr>
        <w:t xml:space="preserve">учреждение </w:t>
      </w:r>
      <w:r w:rsidR="00C744AA">
        <w:rPr>
          <w:b/>
          <w:bCs/>
          <w:noProof/>
          <w:color w:val="000000"/>
          <w:sz w:val="32"/>
          <w:szCs w:val="32"/>
        </w:rPr>
        <w:t xml:space="preserve">   </w:t>
      </w:r>
    </w:p>
    <w:p w:rsidR="00C744AA" w:rsidRDefault="00FF3EA3" w:rsidP="00FF3EA3">
      <w:pPr>
        <w:pStyle w:val="a3"/>
        <w:shd w:val="clear" w:color="auto" w:fill="FFFFFF"/>
        <w:spacing w:before="0" w:beforeAutospacing="0" w:after="150" w:afterAutospacing="0"/>
        <w:rPr>
          <w:b/>
          <w:bCs/>
          <w:noProof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</w:rPr>
        <w:t xml:space="preserve">      </w:t>
      </w:r>
      <w:r w:rsidR="00C744AA">
        <w:rPr>
          <w:b/>
          <w:bCs/>
          <w:noProof/>
          <w:color w:val="000000"/>
          <w:sz w:val="32"/>
          <w:szCs w:val="32"/>
        </w:rPr>
        <w:t xml:space="preserve">«Сидорская средняя школа» </w:t>
      </w:r>
    </w:p>
    <w:p w:rsidR="00C744AA" w:rsidRDefault="00C744AA" w:rsidP="008E1B6C">
      <w:pPr>
        <w:pStyle w:val="a3"/>
        <w:shd w:val="clear" w:color="auto" w:fill="FFFFFF"/>
        <w:spacing w:before="0" w:beforeAutospacing="0" w:after="150" w:afterAutospacing="0"/>
        <w:rPr>
          <w:b/>
          <w:bCs/>
          <w:noProof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</w:rPr>
        <w:t>городского округа город Михайловка</w:t>
      </w:r>
    </w:p>
    <w:p w:rsidR="00C744AA" w:rsidRDefault="00C744AA" w:rsidP="00C744AA">
      <w:pPr>
        <w:pStyle w:val="a3"/>
        <w:shd w:val="clear" w:color="auto" w:fill="FFFFFF"/>
        <w:spacing w:before="0" w:beforeAutospacing="0" w:after="150" w:afterAutospacing="0"/>
        <w:rPr>
          <w:b/>
          <w:bCs/>
          <w:noProof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</w:rPr>
        <w:t xml:space="preserve">         Волгоградской области</w:t>
      </w:r>
    </w:p>
    <w:p w:rsidR="00C744AA" w:rsidRDefault="00C744AA" w:rsidP="00C744AA">
      <w:pPr>
        <w:pStyle w:val="a3"/>
        <w:shd w:val="clear" w:color="auto" w:fill="FFFFFF"/>
        <w:spacing w:before="0" w:beforeAutospacing="0" w:after="150" w:afterAutospacing="0"/>
        <w:rPr>
          <w:bCs/>
          <w:noProof/>
          <w:color w:val="000000"/>
          <w:sz w:val="32"/>
          <w:szCs w:val="32"/>
        </w:rPr>
      </w:pPr>
      <w:r w:rsidRPr="00C744AA">
        <w:rPr>
          <w:b/>
          <w:bCs/>
          <w:noProof/>
          <w:color w:val="000000"/>
          <w:sz w:val="32"/>
          <w:szCs w:val="32"/>
          <w:u w:val="single"/>
        </w:rPr>
        <w:t>Адрес</w:t>
      </w:r>
      <w:r>
        <w:rPr>
          <w:b/>
          <w:bCs/>
          <w:noProof/>
          <w:color w:val="000000"/>
          <w:sz w:val="32"/>
          <w:szCs w:val="32"/>
          <w:u w:val="single"/>
        </w:rPr>
        <w:t>:</w:t>
      </w:r>
      <w:r>
        <w:rPr>
          <w:bCs/>
          <w:noProof/>
          <w:color w:val="000000"/>
          <w:sz w:val="32"/>
          <w:szCs w:val="32"/>
        </w:rPr>
        <w:t xml:space="preserve"> 403311, Волгоградская область,</w:t>
      </w:r>
    </w:p>
    <w:p w:rsidR="00C744AA" w:rsidRDefault="00C744AA" w:rsidP="00C744AA">
      <w:pPr>
        <w:pStyle w:val="a3"/>
        <w:shd w:val="clear" w:color="auto" w:fill="FFFFFF"/>
        <w:spacing w:before="0" w:beforeAutospacing="0" w:after="150" w:afterAutospacing="0"/>
        <w:rPr>
          <w:bCs/>
          <w:noProof/>
          <w:color w:val="000000"/>
          <w:sz w:val="32"/>
          <w:szCs w:val="32"/>
        </w:rPr>
      </w:pPr>
      <w:r>
        <w:rPr>
          <w:bCs/>
          <w:noProof/>
          <w:color w:val="000000"/>
          <w:sz w:val="32"/>
          <w:szCs w:val="32"/>
        </w:rPr>
        <w:t>Михайловский район, село Сидоры,</w:t>
      </w:r>
    </w:p>
    <w:p w:rsidR="00C744AA" w:rsidRDefault="00C744AA" w:rsidP="00C744AA">
      <w:pPr>
        <w:pStyle w:val="a3"/>
        <w:shd w:val="clear" w:color="auto" w:fill="FFFFFF"/>
        <w:spacing w:before="0" w:beforeAutospacing="0" w:after="150" w:afterAutospacing="0"/>
        <w:rPr>
          <w:bCs/>
          <w:noProof/>
          <w:color w:val="000000"/>
          <w:sz w:val="32"/>
          <w:szCs w:val="32"/>
        </w:rPr>
      </w:pPr>
      <w:r>
        <w:rPr>
          <w:bCs/>
          <w:noProof/>
          <w:color w:val="000000"/>
          <w:sz w:val="32"/>
          <w:szCs w:val="32"/>
        </w:rPr>
        <w:t>ул.Ленина,38</w:t>
      </w:r>
    </w:p>
    <w:p w:rsidR="00C744AA" w:rsidRDefault="00C744AA" w:rsidP="00C744AA">
      <w:pPr>
        <w:pStyle w:val="a3"/>
        <w:shd w:val="clear" w:color="auto" w:fill="FFFFFF"/>
        <w:spacing w:before="0" w:beforeAutospacing="0" w:after="150" w:afterAutospacing="0"/>
        <w:rPr>
          <w:bCs/>
          <w:noProof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  <w:u w:val="single"/>
        </w:rPr>
        <w:t xml:space="preserve">Телефон: </w:t>
      </w:r>
      <w:r>
        <w:rPr>
          <w:bCs/>
          <w:noProof/>
          <w:color w:val="000000"/>
          <w:sz w:val="32"/>
          <w:szCs w:val="32"/>
        </w:rPr>
        <w:t>8(84463)6-58-40</w:t>
      </w:r>
    </w:p>
    <w:p w:rsidR="00C744AA" w:rsidRDefault="00C744AA" w:rsidP="00C744AA">
      <w:pPr>
        <w:pStyle w:val="Default"/>
      </w:pPr>
    </w:p>
    <w:p w:rsidR="00FF3EA3" w:rsidRPr="00A076AC" w:rsidRDefault="00C744AA" w:rsidP="00C744AA">
      <w:pPr>
        <w:pStyle w:val="a3"/>
        <w:shd w:val="clear" w:color="auto" w:fill="FFFFFF"/>
        <w:spacing w:before="0" w:beforeAutospacing="0" w:after="150" w:afterAutospacing="0"/>
        <w:rPr>
          <w:sz w:val="32"/>
          <w:szCs w:val="32"/>
        </w:rPr>
      </w:pPr>
      <w:r w:rsidRPr="00A076AC">
        <w:rPr>
          <w:u w:val="single"/>
        </w:rPr>
        <w:t xml:space="preserve"> </w:t>
      </w:r>
      <w:r w:rsidRPr="00FF3EA3">
        <w:rPr>
          <w:b/>
          <w:bCs/>
          <w:sz w:val="28"/>
          <w:szCs w:val="28"/>
          <w:u w:val="single"/>
          <w:lang w:val="en-US"/>
        </w:rPr>
        <w:t>E</w:t>
      </w:r>
      <w:r w:rsidRPr="00A076AC">
        <w:rPr>
          <w:b/>
          <w:bCs/>
          <w:sz w:val="28"/>
          <w:szCs w:val="28"/>
          <w:u w:val="single"/>
        </w:rPr>
        <w:t>-</w:t>
      </w:r>
      <w:r w:rsidRPr="00FF3EA3">
        <w:rPr>
          <w:b/>
          <w:bCs/>
          <w:sz w:val="28"/>
          <w:szCs w:val="28"/>
          <w:u w:val="single"/>
          <w:lang w:val="en-US"/>
        </w:rPr>
        <w:t>mail</w:t>
      </w:r>
      <w:r w:rsidRPr="00A076AC">
        <w:rPr>
          <w:b/>
          <w:bCs/>
          <w:sz w:val="28"/>
          <w:szCs w:val="28"/>
          <w:u w:val="single"/>
        </w:rPr>
        <w:t xml:space="preserve">  </w:t>
      </w:r>
      <w:hyperlink r:id="rId9" w:tgtFrame="_blank" w:history="1">
        <w:r w:rsidRPr="00C744AA">
          <w:rPr>
            <w:rStyle w:val="a5"/>
            <w:sz w:val="32"/>
            <w:szCs w:val="32"/>
            <w:shd w:val="clear" w:color="auto" w:fill="FFFFFF"/>
          </w:rPr>
          <w:t>sidorskayschool.edumih34.ru</w:t>
        </w:r>
      </w:hyperlink>
    </w:p>
    <w:p w:rsidR="000055E3" w:rsidRPr="00645C4B" w:rsidRDefault="00C253B9" w:rsidP="00FF3EA3">
      <w:pPr>
        <w:tabs>
          <w:tab w:val="left" w:pos="90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-49530</wp:posOffset>
            </wp:positionH>
            <wp:positionV relativeFrom="paragraph">
              <wp:posOffset>359410</wp:posOffset>
            </wp:positionV>
            <wp:extent cx="2962910" cy="2220595"/>
            <wp:effectExtent l="0" t="361950" r="0" b="351155"/>
            <wp:wrapNone/>
            <wp:docPr id="25" name="Рисунок 35" descr="C:\Users\user\Desktop\20230901_125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user\Desktop\20230901_12512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62910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55E3" w:rsidRPr="00645C4B" w:rsidRDefault="00645C4B" w:rsidP="008E1B6C">
      <w:pPr>
        <w:pStyle w:val="a3"/>
        <w:shd w:val="clear" w:color="auto" w:fill="FFFFFF"/>
        <w:spacing w:before="0" w:beforeAutospacing="0" w:after="150" w:afterAutospacing="0"/>
        <w:rPr>
          <w:bCs/>
          <w:noProof/>
          <w:color w:val="000000"/>
          <w:sz w:val="32"/>
          <w:szCs w:val="32"/>
        </w:rPr>
      </w:pPr>
      <w:r w:rsidRPr="00645C4B">
        <w:rPr>
          <w:b/>
          <w:bCs/>
          <w:noProof/>
          <w:color w:val="000000"/>
          <w:sz w:val="32"/>
          <w:szCs w:val="32"/>
        </w:rPr>
        <w:t xml:space="preserve">                                     </w:t>
      </w:r>
      <w:r>
        <w:rPr>
          <w:b/>
          <w:bCs/>
          <w:noProof/>
          <w:color w:val="000000"/>
          <w:sz w:val="32"/>
          <w:szCs w:val="32"/>
        </w:rPr>
        <w:t xml:space="preserve">                </w:t>
      </w:r>
      <w:r w:rsidRPr="00645C4B">
        <w:rPr>
          <w:b/>
          <w:bCs/>
          <w:noProof/>
          <w:color w:val="000000"/>
          <w:sz w:val="32"/>
          <w:szCs w:val="32"/>
        </w:rPr>
        <w:t xml:space="preserve"> Автор </w:t>
      </w:r>
      <w:r>
        <w:rPr>
          <w:b/>
          <w:bCs/>
          <w:noProof/>
          <w:color w:val="000000"/>
          <w:sz w:val="32"/>
          <w:szCs w:val="32"/>
        </w:rPr>
        <w:t>–</w:t>
      </w:r>
      <w:r w:rsidRPr="00645C4B">
        <w:rPr>
          <w:b/>
          <w:bCs/>
          <w:noProof/>
          <w:color w:val="000000"/>
          <w:sz w:val="32"/>
          <w:szCs w:val="32"/>
        </w:rPr>
        <w:t xml:space="preserve"> </w:t>
      </w:r>
      <w:r w:rsidRPr="00645C4B">
        <w:rPr>
          <w:bCs/>
          <w:noProof/>
          <w:color w:val="000000"/>
          <w:sz w:val="32"/>
          <w:szCs w:val="32"/>
        </w:rPr>
        <w:t>учитель начальных классов</w:t>
      </w:r>
    </w:p>
    <w:p w:rsidR="00645C4B" w:rsidRDefault="00645C4B" w:rsidP="008E1B6C">
      <w:pPr>
        <w:pStyle w:val="a3"/>
        <w:shd w:val="clear" w:color="auto" w:fill="FFFFFF"/>
        <w:spacing w:before="0" w:beforeAutospacing="0" w:after="150" w:afterAutospacing="0"/>
        <w:rPr>
          <w:bCs/>
          <w:noProof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</w:rPr>
        <w:t xml:space="preserve">                                                       </w:t>
      </w:r>
      <w:r>
        <w:rPr>
          <w:bCs/>
          <w:noProof/>
          <w:color w:val="000000"/>
          <w:sz w:val="32"/>
          <w:szCs w:val="32"/>
        </w:rPr>
        <w:t>Ефанова Марина Сергеевна</w:t>
      </w:r>
    </w:p>
    <w:p w:rsidR="00645C4B" w:rsidRDefault="00645C4B" w:rsidP="00645C4B">
      <w:pPr>
        <w:pStyle w:val="a3"/>
        <w:shd w:val="clear" w:color="auto" w:fill="FFFFFF"/>
        <w:spacing w:before="0" w:beforeAutospacing="0" w:after="150" w:afterAutospacing="0"/>
        <w:rPr>
          <w:bCs/>
          <w:noProof/>
          <w:color w:val="000000"/>
          <w:sz w:val="32"/>
          <w:szCs w:val="32"/>
        </w:rPr>
      </w:pPr>
      <w:r>
        <w:rPr>
          <w:bCs/>
          <w:noProof/>
          <w:color w:val="000000"/>
          <w:sz w:val="32"/>
          <w:szCs w:val="32"/>
        </w:rPr>
        <w:t xml:space="preserve">                                                       </w:t>
      </w:r>
      <w:r w:rsidRPr="00C744AA">
        <w:rPr>
          <w:b/>
          <w:bCs/>
          <w:noProof/>
          <w:color w:val="000000"/>
          <w:sz w:val="32"/>
          <w:szCs w:val="32"/>
          <w:u w:val="single"/>
        </w:rPr>
        <w:t>Адрес</w:t>
      </w:r>
      <w:r>
        <w:rPr>
          <w:b/>
          <w:bCs/>
          <w:noProof/>
          <w:color w:val="000000"/>
          <w:sz w:val="32"/>
          <w:szCs w:val="32"/>
          <w:u w:val="single"/>
        </w:rPr>
        <w:t>:</w:t>
      </w:r>
      <w:r>
        <w:rPr>
          <w:bCs/>
          <w:noProof/>
          <w:color w:val="000000"/>
          <w:sz w:val="32"/>
          <w:szCs w:val="32"/>
        </w:rPr>
        <w:t xml:space="preserve"> 403311, Волгоградская область,</w:t>
      </w:r>
    </w:p>
    <w:p w:rsidR="00645C4B" w:rsidRDefault="00645C4B" w:rsidP="00645C4B">
      <w:pPr>
        <w:pStyle w:val="a3"/>
        <w:shd w:val="clear" w:color="auto" w:fill="FFFFFF"/>
        <w:spacing w:before="0" w:beforeAutospacing="0" w:after="150" w:afterAutospacing="0"/>
        <w:rPr>
          <w:bCs/>
          <w:noProof/>
          <w:color w:val="000000"/>
          <w:sz w:val="32"/>
          <w:szCs w:val="32"/>
        </w:rPr>
      </w:pPr>
      <w:r>
        <w:rPr>
          <w:bCs/>
          <w:noProof/>
          <w:color w:val="000000"/>
          <w:sz w:val="32"/>
          <w:szCs w:val="32"/>
        </w:rPr>
        <w:t xml:space="preserve">                                                       Михайловский район, село Сидоры,</w:t>
      </w:r>
    </w:p>
    <w:p w:rsidR="00645C4B" w:rsidRDefault="00645C4B" w:rsidP="00645C4B">
      <w:pPr>
        <w:pStyle w:val="a3"/>
        <w:shd w:val="clear" w:color="auto" w:fill="FFFFFF"/>
        <w:spacing w:before="0" w:beforeAutospacing="0" w:after="150" w:afterAutospacing="0"/>
        <w:rPr>
          <w:bCs/>
          <w:noProof/>
          <w:color w:val="000000"/>
          <w:sz w:val="32"/>
          <w:szCs w:val="32"/>
        </w:rPr>
      </w:pPr>
      <w:r>
        <w:rPr>
          <w:bCs/>
          <w:noProof/>
          <w:color w:val="000000"/>
          <w:sz w:val="32"/>
          <w:szCs w:val="32"/>
        </w:rPr>
        <w:t xml:space="preserve">                                                       ул.Матросова,2</w:t>
      </w:r>
    </w:p>
    <w:p w:rsidR="00645C4B" w:rsidRPr="00645C4B" w:rsidRDefault="00645C4B" w:rsidP="008E1B6C">
      <w:pPr>
        <w:pStyle w:val="a3"/>
        <w:shd w:val="clear" w:color="auto" w:fill="FFFFFF"/>
        <w:spacing w:before="0" w:beforeAutospacing="0" w:after="150" w:afterAutospacing="0"/>
        <w:rPr>
          <w:bCs/>
          <w:noProof/>
          <w:color w:val="000000"/>
          <w:sz w:val="32"/>
          <w:szCs w:val="32"/>
        </w:rPr>
      </w:pPr>
      <w:r>
        <w:rPr>
          <w:bCs/>
          <w:noProof/>
          <w:color w:val="000000"/>
          <w:sz w:val="32"/>
          <w:szCs w:val="32"/>
        </w:rPr>
        <w:t xml:space="preserve">                                                       </w:t>
      </w:r>
    </w:p>
    <w:p w:rsidR="000055E3" w:rsidRPr="00B0004C" w:rsidRDefault="00645C4B" w:rsidP="008E1B6C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548DD4" w:themeColor="text2" w:themeTint="99"/>
          <w:sz w:val="28"/>
          <w:szCs w:val="28"/>
          <w:u w:val="single"/>
          <w:lang w:val="en-US"/>
        </w:rPr>
      </w:pPr>
      <w:r w:rsidRPr="00B0004C">
        <w:rPr>
          <w:b/>
          <w:bCs/>
          <w:noProof/>
          <w:color w:val="000000"/>
          <w:sz w:val="32"/>
          <w:szCs w:val="32"/>
          <w:lang w:val="en-US"/>
        </w:rPr>
        <w:t xml:space="preserve">                                                       </w:t>
      </w:r>
      <w:bookmarkStart w:id="0" w:name="_GoBack"/>
      <w:bookmarkEnd w:id="0"/>
    </w:p>
    <w:p w:rsidR="00645C4B" w:rsidRPr="00B0004C" w:rsidRDefault="00645C4B" w:rsidP="008E1B6C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4F81BD" w:themeColor="accent1"/>
          <w:sz w:val="32"/>
          <w:szCs w:val="32"/>
          <w:u w:val="single"/>
          <w:lang w:val="en-US"/>
        </w:rPr>
      </w:pPr>
    </w:p>
    <w:p w:rsidR="00645C4B" w:rsidRPr="00C253B9" w:rsidRDefault="00C253B9" w:rsidP="00C253B9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noProof/>
          <w:color w:val="000000" w:themeColor="text1"/>
          <w:sz w:val="28"/>
          <w:szCs w:val="28"/>
        </w:rPr>
      </w:pPr>
      <w:r w:rsidRPr="00C253B9">
        <w:rPr>
          <w:b/>
          <w:bCs/>
          <w:noProof/>
          <w:color w:val="000000" w:themeColor="text1"/>
          <w:sz w:val="28"/>
          <w:szCs w:val="28"/>
        </w:rPr>
        <w:t>2024 год</w:t>
      </w:r>
    </w:p>
    <w:p w:rsidR="000055E3" w:rsidRPr="00BD6B21" w:rsidRDefault="00BD6B21" w:rsidP="00BD6B21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bCs/>
          <w:noProof/>
          <w:color w:val="000000"/>
          <w:sz w:val="21"/>
          <w:szCs w:val="21"/>
        </w:rPr>
      </w:pPr>
      <w:r>
        <w:rPr>
          <w:rFonts w:ascii="Arial" w:hAnsi="Arial" w:cs="Arial"/>
          <w:bCs/>
          <w:noProof/>
          <w:color w:val="000000"/>
          <w:sz w:val="21"/>
          <w:szCs w:val="21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-447675</wp:posOffset>
            </wp:positionV>
            <wp:extent cx="7562850" cy="10706100"/>
            <wp:effectExtent l="19050" t="0" r="0" b="0"/>
            <wp:wrapNone/>
            <wp:docPr id="29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Cs/>
          <w:noProof/>
          <w:color w:val="000000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4999990</wp:posOffset>
            </wp:positionH>
            <wp:positionV relativeFrom="paragraph">
              <wp:posOffset>0</wp:posOffset>
            </wp:positionV>
            <wp:extent cx="1647825" cy="1181100"/>
            <wp:effectExtent l="19050" t="0" r="9525" b="0"/>
            <wp:wrapNone/>
            <wp:docPr id="42" name="Рисунок 36" descr="3136947c29805d9ce57ddc326796c83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36947c29805d9ce57ddc326796c830_bi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D6B21" w:rsidRPr="00DA6C7C" w:rsidRDefault="00C253B9" w:rsidP="00BD6B21">
      <w:pPr>
        <w:pStyle w:val="a3"/>
        <w:shd w:val="clear" w:color="auto" w:fill="FFFFFF"/>
        <w:spacing w:before="0" w:beforeAutospacing="0" w:after="150" w:afterAutospacing="0"/>
        <w:rPr>
          <w:rFonts w:ascii="Monotype Corsiva" w:hAnsi="Monotype Corsiva" w:cs="Arial"/>
          <w:b/>
          <w:bCs/>
          <w:noProof/>
          <w:sz w:val="32"/>
          <w:szCs w:val="32"/>
        </w:rPr>
      </w:pPr>
      <w:r w:rsidRPr="00DA6C7C">
        <w:rPr>
          <w:rFonts w:ascii="Arial" w:hAnsi="Arial" w:cs="Arial"/>
          <w:b/>
          <w:bCs/>
          <w:noProof/>
          <w:color w:val="4F81BD" w:themeColor="accent1"/>
          <w:sz w:val="21"/>
          <w:szCs w:val="21"/>
        </w:rPr>
        <w:t xml:space="preserve">                     </w:t>
      </w:r>
      <w:r w:rsidR="00BB2AAB" w:rsidRPr="00DA6C7C">
        <w:rPr>
          <w:rFonts w:ascii="Monotype Corsiva" w:hAnsi="Monotype Corsiva" w:cs="Arial"/>
          <w:b/>
          <w:bCs/>
          <w:sz w:val="32"/>
          <w:szCs w:val="32"/>
        </w:rPr>
        <w:t>Сценарий литературной </w:t>
      </w:r>
      <w:r w:rsidR="00FD25E5" w:rsidRPr="00DA6C7C">
        <w:rPr>
          <w:rFonts w:ascii="Monotype Corsiva" w:hAnsi="Monotype Corsiva" w:cs="Arial"/>
          <w:b/>
          <w:bCs/>
          <w:sz w:val="32"/>
          <w:szCs w:val="32"/>
        </w:rPr>
        <w:t>–</w:t>
      </w:r>
      <w:r w:rsidR="00BB2AAB" w:rsidRPr="00DA6C7C">
        <w:rPr>
          <w:rFonts w:ascii="Monotype Corsiva" w:hAnsi="Monotype Corsiva" w:cs="Arial"/>
          <w:b/>
          <w:bCs/>
          <w:sz w:val="32"/>
          <w:szCs w:val="32"/>
        </w:rPr>
        <w:t> музыкально</w:t>
      </w:r>
      <w:r w:rsidR="00FD25E5" w:rsidRPr="00DA6C7C">
        <w:rPr>
          <w:rFonts w:ascii="Monotype Corsiva" w:hAnsi="Monotype Corsiva" w:cs="Arial"/>
          <w:b/>
          <w:bCs/>
          <w:sz w:val="32"/>
          <w:szCs w:val="32"/>
        </w:rPr>
        <w:t>й композиции</w:t>
      </w:r>
    </w:p>
    <w:p w:rsidR="00DA6C7C" w:rsidRDefault="00DA6C7C" w:rsidP="00DA6C7C">
      <w:pPr>
        <w:pStyle w:val="a3"/>
        <w:shd w:val="clear" w:color="auto" w:fill="FFFFFF"/>
        <w:spacing w:before="0" w:beforeAutospacing="0" w:after="150" w:afterAutospacing="0"/>
        <w:rPr>
          <w:rFonts w:ascii="Monotype Corsiva" w:hAnsi="Monotype Corsiva" w:cs="Arial"/>
          <w:b/>
          <w:bCs/>
          <w:sz w:val="32"/>
          <w:szCs w:val="32"/>
        </w:rPr>
      </w:pPr>
      <w:r>
        <w:rPr>
          <w:rFonts w:ascii="Monotype Corsiva" w:hAnsi="Monotype Corsiva" w:cs="Arial"/>
          <w:b/>
          <w:bCs/>
          <w:sz w:val="32"/>
          <w:szCs w:val="32"/>
        </w:rPr>
        <w:t xml:space="preserve">                                </w:t>
      </w:r>
      <w:r w:rsidR="00BB2AAB" w:rsidRPr="00DA6C7C">
        <w:rPr>
          <w:rFonts w:ascii="Monotype Corsiva" w:hAnsi="Monotype Corsiva" w:cs="Arial"/>
          <w:b/>
          <w:bCs/>
          <w:sz w:val="32"/>
          <w:szCs w:val="32"/>
        </w:rPr>
        <w:t>«Солдат войны не выбирает»,</w:t>
      </w:r>
    </w:p>
    <w:p w:rsidR="00BB2AAB" w:rsidRPr="00DA6C7C" w:rsidRDefault="008B07EA" w:rsidP="00BD6B21">
      <w:pPr>
        <w:pStyle w:val="a3"/>
        <w:shd w:val="clear" w:color="auto" w:fill="FFFFFF"/>
        <w:spacing w:before="0" w:beforeAutospacing="0" w:after="150" w:afterAutospacing="0"/>
        <w:rPr>
          <w:rFonts w:ascii="Monotype Corsiva" w:hAnsi="Monotype Corsiva" w:cs="Arial"/>
          <w:b/>
          <w:bCs/>
          <w:sz w:val="32"/>
          <w:szCs w:val="32"/>
        </w:rPr>
      </w:pPr>
      <w:r>
        <w:rPr>
          <w:rFonts w:ascii="Monotype Corsiva" w:hAnsi="Monotype Corsiva" w:cs="Arial"/>
          <w:b/>
          <w:bCs/>
          <w:sz w:val="32"/>
          <w:szCs w:val="32"/>
        </w:rPr>
        <w:t>посвящё</w:t>
      </w:r>
      <w:r w:rsidR="00BB2AAB" w:rsidRPr="00DA6C7C">
        <w:rPr>
          <w:rFonts w:ascii="Monotype Corsiva" w:hAnsi="Monotype Corsiva" w:cs="Arial"/>
          <w:b/>
          <w:bCs/>
          <w:sz w:val="32"/>
          <w:szCs w:val="32"/>
        </w:rPr>
        <w:t>нной российским в</w:t>
      </w:r>
      <w:r w:rsidR="00DA6C7C">
        <w:rPr>
          <w:rFonts w:ascii="Monotype Corsiva" w:hAnsi="Monotype Corsiva" w:cs="Arial"/>
          <w:b/>
          <w:bCs/>
          <w:sz w:val="32"/>
          <w:szCs w:val="32"/>
        </w:rPr>
        <w:t xml:space="preserve">оинам, </w:t>
      </w:r>
      <w:r w:rsidR="00BB2AAB" w:rsidRPr="00DA6C7C">
        <w:rPr>
          <w:rFonts w:ascii="Monotype Corsiva" w:hAnsi="Monotype Corsiva" w:cs="Arial"/>
          <w:b/>
          <w:bCs/>
          <w:sz w:val="32"/>
          <w:szCs w:val="32"/>
        </w:rPr>
        <w:t>погибшим в локальных войнах</w:t>
      </w:r>
    </w:p>
    <w:p w:rsidR="00BD6B21" w:rsidRPr="00DA6C7C" w:rsidRDefault="00BD6B21" w:rsidP="00BD6B21">
      <w:pPr>
        <w:pStyle w:val="a3"/>
        <w:shd w:val="clear" w:color="auto" w:fill="FFFFFF"/>
        <w:spacing w:before="0" w:beforeAutospacing="0" w:after="150" w:afterAutospacing="0"/>
        <w:rPr>
          <w:bCs/>
          <w:noProof/>
          <w:sz w:val="28"/>
          <w:szCs w:val="28"/>
        </w:rPr>
      </w:pP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  <w:u w:val="single"/>
        </w:rPr>
        <w:t>Цель</w:t>
      </w:r>
      <w:r w:rsidRPr="00BD6B21">
        <w:rPr>
          <w:b/>
          <w:bCs/>
          <w:color w:val="000000"/>
          <w:sz w:val="28"/>
          <w:szCs w:val="28"/>
        </w:rPr>
        <w:t>: </w:t>
      </w:r>
      <w:r w:rsidRPr="00BD6B21">
        <w:rPr>
          <w:color w:val="000000"/>
          <w:sz w:val="28"/>
          <w:szCs w:val="28"/>
        </w:rPr>
        <w:t>Формирование чувства патриотизма, гражданской и исторической сознательности, привитие чувства уважения к солдатам, участвовавшим в боевых действиях в настоящее время.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  <w:u w:val="single"/>
        </w:rPr>
        <w:t>Задачи</w:t>
      </w:r>
      <w:r w:rsidRPr="00BD6B21">
        <w:rPr>
          <w:b/>
          <w:bCs/>
          <w:color w:val="000000"/>
          <w:sz w:val="28"/>
          <w:szCs w:val="28"/>
        </w:rPr>
        <w:t>: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1. Расширение исторических знаний и представлений обучающихся о современной истории России;</w:t>
      </w:r>
    </w:p>
    <w:p w:rsidR="00BB2AAB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2. Формирование активной жизненной позиции.</w:t>
      </w:r>
    </w:p>
    <w:p w:rsidR="00BD6B21" w:rsidRPr="00BD6B21" w:rsidRDefault="00BD6B21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6A5E5B" w:rsidRPr="00DA6C7C" w:rsidRDefault="00147593" w:rsidP="00BD6B21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hAnsi="Times New Roman" w:cs="Times New Roman"/>
          <w:b/>
          <w:i/>
          <w:color w:val="0070C0"/>
          <w:sz w:val="28"/>
          <w:szCs w:val="28"/>
          <w:u w:val="single"/>
        </w:rPr>
      </w:pPr>
      <w:r w:rsidRPr="00DA6C7C">
        <w:rPr>
          <w:rFonts w:ascii="Times New Roman" w:eastAsia="Times New Roman" w:hAnsi="Times New Roman" w:cs="Times New Roman"/>
          <w:b/>
          <w:i/>
          <w:color w:val="0070C0"/>
          <w:sz w:val="28"/>
          <w:szCs w:val="28"/>
          <w:u w:val="single"/>
          <w:bdr w:val="none" w:sz="0" w:space="0" w:color="auto" w:frame="1"/>
        </w:rPr>
        <w:t>Видеоклип «Россия — Родина моя»</w:t>
      </w:r>
    </w:p>
    <w:p w:rsidR="00147593" w:rsidRPr="00BD6B21" w:rsidRDefault="006A5E5B" w:rsidP="00BD6B2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BD6B21">
        <w:rPr>
          <w:rFonts w:ascii="Times New Roman" w:hAnsi="Times New Roman" w:cs="Times New Roman"/>
          <w:b/>
          <w:i/>
          <w:sz w:val="28"/>
          <w:szCs w:val="28"/>
        </w:rPr>
        <w:t>Ведущая:</w:t>
      </w:r>
    </w:p>
    <w:p w:rsidR="00147593" w:rsidRPr="00BD6B21" w:rsidRDefault="00147593" w:rsidP="00BD6B2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Могуча Россия на все времена</w:t>
      </w:r>
    </w:p>
    <w:p w:rsidR="00147593" w:rsidRPr="00BD6B21" w:rsidRDefault="00147593" w:rsidP="00BD6B2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– И в прежние годы, и ныне.</w:t>
      </w:r>
    </w:p>
    <w:p w:rsidR="00147593" w:rsidRPr="00BD6B21" w:rsidRDefault="00147593" w:rsidP="00BD6B2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Героями наша Отчизна сильна,</w:t>
      </w:r>
    </w:p>
    <w:p w:rsidR="00147593" w:rsidRPr="00BD6B21" w:rsidRDefault="00147593" w:rsidP="00BD6B2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Отечество славится ими.</w:t>
      </w:r>
    </w:p>
    <w:p w:rsidR="00147593" w:rsidRPr="00BD6B21" w:rsidRDefault="00147593" w:rsidP="00BD6B21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675D0" w:rsidRPr="00DA6C7C" w:rsidRDefault="00E675D0" w:rsidP="00BD6B21">
      <w:pPr>
        <w:spacing w:after="0" w:line="20" w:lineRule="atLeast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DA6C7C">
        <w:rPr>
          <w:rFonts w:ascii="Times New Roman" w:hAnsi="Times New Roman" w:cs="Times New Roman"/>
          <w:b/>
          <w:i/>
          <w:sz w:val="28"/>
          <w:szCs w:val="28"/>
        </w:rPr>
        <w:t>Звучит  фонограмма</w:t>
      </w:r>
      <w:proofErr w:type="gramEnd"/>
      <w:r w:rsidRPr="00DA6C7C">
        <w:rPr>
          <w:rFonts w:ascii="Times New Roman" w:hAnsi="Times New Roman" w:cs="Times New Roman"/>
          <w:b/>
          <w:i/>
          <w:sz w:val="28"/>
          <w:szCs w:val="28"/>
        </w:rPr>
        <w:t xml:space="preserve"> звона колоколов</w:t>
      </w:r>
    </w:p>
    <w:p w:rsidR="00E675D0" w:rsidRPr="00BD6B21" w:rsidRDefault="00E675D0" w:rsidP="00BD6B21">
      <w:pPr>
        <w:spacing w:after="0" w:line="20" w:lineRule="atLeast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</w:p>
    <w:p w:rsidR="00E675D0" w:rsidRPr="00BD6B21" w:rsidRDefault="00DA6C7C" w:rsidP="00DA6C7C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Start"/>
      <w:r w:rsidR="00E675D0" w:rsidRPr="00BD6B21">
        <w:rPr>
          <w:rFonts w:ascii="Times New Roman" w:hAnsi="Times New Roman" w:cs="Times New Roman"/>
          <w:b/>
          <w:sz w:val="28"/>
          <w:szCs w:val="28"/>
        </w:rPr>
        <w:t>Голос  за</w:t>
      </w:r>
      <w:proofErr w:type="gramEnd"/>
      <w:r w:rsidR="00E675D0" w:rsidRPr="00BD6B21">
        <w:rPr>
          <w:rFonts w:ascii="Times New Roman" w:hAnsi="Times New Roman" w:cs="Times New Roman"/>
          <w:b/>
          <w:sz w:val="28"/>
          <w:szCs w:val="28"/>
        </w:rPr>
        <w:t xml:space="preserve"> кадром:</w:t>
      </w:r>
      <w:r w:rsidR="00E675D0" w:rsidRPr="00BD6B21">
        <w:rPr>
          <w:rFonts w:ascii="Times New Roman" w:hAnsi="Times New Roman" w:cs="Times New Roman"/>
          <w:sz w:val="28"/>
          <w:szCs w:val="28"/>
        </w:rPr>
        <w:t xml:space="preserve">     Когда звонят колокола</w:t>
      </w:r>
    </w:p>
    <w:p w:rsidR="00E675D0" w:rsidRPr="00BD6B21" w:rsidRDefault="00DA6C7C" w:rsidP="00DA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75D0" w:rsidRPr="00BD6B21">
        <w:rPr>
          <w:rFonts w:ascii="Times New Roman" w:hAnsi="Times New Roman" w:cs="Times New Roman"/>
          <w:sz w:val="28"/>
          <w:szCs w:val="28"/>
        </w:rPr>
        <w:t>Вы молча голову склоните…</w:t>
      </w:r>
    </w:p>
    <w:p w:rsidR="00E675D0" w:rsidRPr="00BD6B21" w:rsidRDefault="00DA6C7C" w:rsidP="00DA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75D0" w:rsidRPr="00BD6B21">
        <w:rPr>
          <w:rFonts w:ascii="Times New Roman" w:hAnsi="Times New Roman" w:cs="Times New Roman"/>
          <w:sz w:val="28"/>
          <w:szCs w:val="28"/>
        </w:rPr>
        <w:t>Не важно знание молитв,</w:t>
      </w:r>
    </w:p>
    <w:p w:rsidR="00E675D0" w:rsidRPr="00BD6B21" w:rsidRDefault="00DA6C7C" w:rsidP="00DA6C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675D0" w:rsidRPr="00BD6B21">
        <w:rPr>
          <w:rFonts w:ascii="Times New Roman" w:hAnsi="Times New Roman" w:cs="Times New Roman"/>
          <w:sz w:val="28"/>
          <w:szCs w:val="28"/>
        </w:rPr>
        <w:t>Вы слово «помню» прошепчите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2B0D" w:rsidRPr="00BD6B21" w:rsidRDefault="00B82B0D" w:rsidP="00BD6B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75D0" w:rsidRPr="00BD6B21" w:rsidRDefault="00B82B0D" w:rsidP="00DA6C7C">
      <w:pPr>
        <w:pStyle w:val="11"/>
        <w:shd w:val="clear" w:color="auto" w:fill="auto"/>
        <w:spacing w:before="0"/>
        <w:jc w:val="center"/>
        <w:rPr>
          <w:b/>
          <w:bCs/>
          <w:i/>
          <w:iCs/>
          <w:sz w:val="28"/>
          <w:szCs w:val="28"/>
        </w:rPr>
      </w:pPr>
      <w:r w:rsidRPr="00BD6B21">
        <w:rPr>
          <w:b/>
          <w:bCs/>
          <w:i/>
          <w:iCs/>
          <w:sz w:val="28"/>
          <w:szCs w:val="28"/>
        </w:rPr>
        <w:t>Звучит фоном музыка «От героев былых времён…»</w:t>
      </w:r>
    </w:p>
    <w:p w:rsidR="00DA6C7C" w:rsidRDefault="00DA6C7C" w:rsidP="00E675D0">
      <w:pPr>
        <w:pStyle w:val="11"/>
        <w:shd w:val="clear" w:color="auto" w:fill="auto"/>
        <w:spacing w:before="0"/>
        <w:rPr>
          <w:bCs/>
          <w:sz w:val="28"/>
          <w:szCs w:val="28"/>
          <w:bdr w:val="none" w:sz="0" w:space="0" w:color="auto" w:frame="1"/>
        </w:rPr>
      </w:pPr>
    </w:p>
    <w:p w:rsidR="00E675D0" w:rsidRPr="00DA6C7C" w:rsidRDefault="00E675D0" w:rsidP="00E675D0">
      <w:pPr>
        <w:pStyle w:val="11"/>
        <w:shd w:val="clear" w:color="auto" w:fill="auto"/>
        <w:spacing w:before="0"/>
        <w:rPr>
          <w:sz w:val="28"/>
          <w:szCs w:val="28"/>
        </w:rPr>
      </w:pPr>
      <w:r w:rsidRPr="00DA6C7C">
        <w:rPr>
          <w:rStyle w:val="a8"/>
          <w:sz w:val="28"/>
          <w:szCs w:val="28"/>
        </w:rPr>
        <w:t xml:space="preserve">Ведущая: </w:t>
      </w:r>
      <w:r w:rsidRPr="00DA6C7C">
        <w:rPr>
          <w:sz w:val="28"/>
          <w:szCs w:val="28"/>
        </w:rPr>
        <w:t>У времени есть своя</w:t>
      </w:r>
      <w:r w:rsidR="00DA6C7C" w:rsidRPr="00DA6C7C">
        <w:rPr>
          <w:sz w:val="28"/>
          <w:szCs w:val="28"/>
        </w:rPr>
        <w:t xml:space="preserve"> историческая память в которой,</w:t>
      </w:r>
      <w:r w:rsidRPr="00DA6C7C">
        <w:rPr>
          <w:sz w:val="28"/>
          <w:szCs w:val="28"/>
        </w:rPr>
        <w:t xml:space="preserve"> к сожалению, огромное </w:t>
      </w:r>
      <w:proofErr w:type="gramStart"/>
      <w:r w:rsidRPr="00DA6C7C">
        <w:rPr>
          <w:sz w:val="28"/>
          <w:szCs w:val="28"/>
        </w:rPr>
        <w:t>место  занимает</w:t>
      </w:r>
      <w:proofErr w:type="gramEnd"/>
      <w:r w:rsidRPr="00DA6C7C">
        <w:rPr>
          <w:sz w:val="28"/>
          <w:szCs w:val="28"/>
        </w:rPr>
        <w:t xml:space="preserve"> история  войн, больших и малых. Война для солдата – единственная возможность защитить свою землю от вторжения захватчиков. Это потом назовут историческим сражением: поле Куликово, Бородино, Битву под Москвой, Сталинградскую битву...</w:t>
      </w:r>
    </w:p>
    <w:p w:rsidR="00E675D0" w:rsidRPr="00DA6C7C" w:rsidRDefault="00E675D0" w:rsidP="00E675D0">
      <w:pPr>
        <w:pStyle w:val="11"/>
        <w:shd w:val="clear" w:color="auto" w:fill="auto"/>
        <w:spacing w:before="0"/>
        <w:rPr>
          <w:sz w:val="28"/>
          <w:szCs w:val="28"/>
        </w:rPr>
      </w:pPr>
      <w:r w:rsidRPr="00DA6C7C">
        <w:rPr>
          <w:sz w:val="28"/>
          <w:szCs w:val="28"/>
        </w:rPr>
        <w:t xml:space="preserve">           … И нужно вставать солдату во весь рост, идти в </w:t>
      </w:r>
      <w:proofErr w:type="gramStart"/>
      <w:r w:rsidRPr="00DA6C7C">
        <w:rPr>
          <w:sz w:val="28"/>
          <w:szCs w:val="28"/>
        </w:rPr>
        <w:t>атаку  в</w:t>
      </w:r>
      <w:proofErr w:type="gramEnd"/>
      <w:r w:rsidRPr="00DA6C7C">
        <w:rPr>
          <w:sz w:val="28"/>
          <w:szCs w:val="28"/>
        </w:rPr>
        <w:t xml:space="preserve"> чистом поле, выполняя  долг перед  Родиной.</w:t>
      </w:r>
    </w:p>
    <w:p w:rsidR="00B82B0D" w:rsidRPr="00DA6C7C" w:rsidRDefault="00B82B0D" w:rsidP="00E675D0">
      <w:pPr>
        <w:pStyle w:val="11"/>
        <w:shd w:val="clear" w:color="auto" w:fill="auto"/>
        <w:spacing w:before="0"/>
        <w:rPr>
          <w:sz w:val="28"/>
          <w:szCs w:val="28"/>
        </w:rPr>
      </w:pPr>
    </w:p>
    <w:p w:rsidR="008B07EA" w:rsidRPr="00BD6B21" w:rsidRDefault="000749D7" w:rsidP="008B07EA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Cs/>
          <w:sz w:val="28"/>
          <w:szCs w:val="28"/>
          <w:bdr w:val="none" w:sz="0" w:space="0" w:color="auto" w:frame="1"/>
        </w:rPr>
        <w:t xml:space="preserve">   </w:t>
      </w:r>
      <w:r w:rsidR="008B07EA" w:rsidRPr="00BD6B21">
        <w:rPr>
          <w:b/>
          <w:bCs/>
          <w:color w:val="000000"/>
          <w:sz w:val="28"/>
          <w:szCs w:val="28"/>
        </w:rPr>
        <w:t>Юнармеец:</w:t>
      </w:r>
    </w:p>
    <w:p w:rsidR="000749D7" w:rsidRPr="00BD6B21" w:rsidRDefault="000749D7" w:rsidP="000749D7">
      <w:pPr>
        <w:spacing w:after="0" w:line="20" w:lineRule="atLeast"/>
        <w:jc w:val="both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BD6B2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        Солдат войну не выбирает –</w:t>
      </w:r>
    </w:p>
    <w:p w:rsidR="000749D7" w:rsidRPr="00BD6B21" w:rsidRDefault="00BD6B21" w:rsidP="000749D7">
      <w:pPr>
        <w:spacing w:after="0" w:line="20" w:lineRule="atLeast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6B21"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4886325</wp:posOffset>
            </wp:positionH>
            <wp:positionV relativeFrom="margin">
              <wp:posOffset>8448675</wp:posOffset>
            </wp:positionV>
            <wp:extent cx="1524000" cy="1524000"/>
            <wp:effectExtent l="19050" t="0" r="0" b="0"/>
            <wp:wrapSquare wrapText="bothSides"/>
            <wp:docPr id="26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49D7" w:rsidRPr="00BD6B2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 Куда пошлют, на ту идёт,</w:t>
      </w:r>
    </w:p>
    <w:p w:rsidR="000749D7" w:rsidRPr="00BD6B21" w:rsidRDefault="000749D7" w:rsidP="000749D7">
      <w:pPr>
        <w:spacing w:after="0" w:line="20" w:lineRule="atLeast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6B2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 На ней живёт и умирает</w:t>
      </w:r>
    </w:p>
    <w:p w:rsidR="000749D7" w:rsidRPr="00BD6B21" w:rsidRDefault="000749D7" w:rsidP="000749D7">
      <w:pPr>
        <w:spacing w:after="0" w:line="20" w:lineRule="atLeast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6B2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 И, умирая, в ней живёт.</w:t>
      </w:r>
    </w:p>
    <w:p w:rsidR="000749D7" w:rsidRPr="00BD6B21" w:rsidRDefault="000749D7" w:rsidP="000749D7">
      <w:pPr>
        <w:spacing w:after="0" w:line="20" w:lineRule="atLeast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6B2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Ликуя, негодуя, плача.</w:t>
      </w:r>
    </w:p>
    <w:p w:rsidR="000749D7" w:rsidRPr="00BD6B21" w:rsidRDefault="000749D7" w:rsidP="000749D7">
      <w:pPr>
        <w:spacing w:after="0" w:line="20" w:lineRule="atLeast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6B2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 Забыв про возраст, сан и чин,</w:t>
      </w:r>
    </w:p>
    <w:p w:rsidR="000749D7" w:rsidRPr="00BD6B21" w:rsidRDefault="008B07EA" w:rsidP="000749D7">
      <w:pPr>
        <w:spacing w:after="0" w:line="20" w:lineRule="atLeast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0</wp:posOffset>
            </wp:positionV>
            <wp:extent cx="1647825" cy="1181100"/>
            <wp:effectExtent l="19050" t="0" r="9525" b="0"/>
            <wp:wrapNone/>
            <wp:docPr id="46" name="Рисунок 36" descr="3136947c29805d9ce57ddc326796c83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36947c29805d9ce57ddc326796c830_bi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-521335</wp:posOffset>
            </wp:positionH>
            <wp:positionV relativeFrom="paragraph">
              <wp:posOffset>-447675</wp:posOffset>
            </wp:positionV>
            <wp:extent cx="7667625" cy="10706100"/>
            <wp:effectExtent l="19050" t="0" r="9525" b="0"/>
            <wp:wrapNone/>
            <wp:docPr id="44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67625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49D7" w:rsidRPr="00BD6B2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 Гордятся все своей удачей –</w:t>
      </w:r>
    </w:p>
    <w:p w:rsidR="000749D7" w:rsidRPr="00BD6B21" w:rsidRDefault="000749D7" w:rsidP="000749D7">
      <w:pPr>
        <w:spacing w:after="0" w:line="20" w:lineRule="atLeast"/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BD6B2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</w:t>
      </w:r>
      <w:r w:rsidR="00DA6C7C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             </w:t>
      </w:r>
      <w:r w:rsidRPr="00BD6B21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Быть там, где место для мужчин.</w:t>
      </w:r>
    </w:p>
    <w:p w:rsidR="000749D7" w:rsidRPr="00BD6B21" w:rsidRDefault="000749D7" w:rsidP="00DA6C7C">
      <w:pPr>
        <w:pStyle w:val="a3"/>
        <w:shd w:val="clear" w:color="auto" w:fill="FFFFFF"/>
        <w:spacing w:before="0" w:beforeAutospacing="0" w:after="150" w:afterAutospacing="0"/>
        <w:jc w:val="right"/>
        <w:rPr>
          <w:color w:val="000000"/>
          <w:sz w:val="28"/>
          <w:szCs w:val="28"/>
        </w:rPr>
      </w:pP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Юнармеец:</w:t>
      </w:r>
    </w:p>
    <w:p w:rsidR="00DA6C7C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Есть такая профессия - Родину защищать. Словно эстафета</w:t>
      </w:r>
    </w:p>
    <w:p w:rsidR="00DA6C7C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 xml:space="preserve"> </w:t>
      </w:r>
      <w:r w:rsidR="00DA6C7C">
        <w:rPr>
          <w:color w:val="000000"/>
          <w:sz w:val="28"/>
          <w:szCs w:val="28"/>
        </w:rPr>
        <w:t>п</w:t>
      </w:r>
      <w:r w:rsidRPr="00BD6B21">
        <w:rPr>
          <w:color w:val="000000"/>
          <w:sz w:val="28"/>
          <w:szCs w:val="28"/>
        </w:rPr>
        <w:t>ередается</w:t>
      </w:r>
      <w:r w:rsidR="00DA6C7C">
        <w:rPr>
          <w:color w:val="000000"/>
          <w:sz w:val="28"/>
          <w:szCs w:val="28"/>
        </w:rPr>
        <w:t xml:space="preserve"> </w:t>
      </w:r>
      <w:r w:rsidRPr="00BD6B21">
        <w:rPr>
          <w:color w:val="000000"/>
          <w:sz w:val="28"/>
          <w:szCs w:val="28"/>
        </w:rPr>
        <w:t xml:space="preserve">из поколения в поколение героическая слава наших 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дедов и отцов, офицеров Вооруженных сил, отстоявших с оружием в руках независимость Родины.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Юнармеец:</w:t>
      </w:r>
      <w:r w:rsidRPr="00BD6B21">
        <w:rPr>
          <w:b/>
          <w:bCs/>
          <w:i/>
          <w:iCs/>
          <w:color w:val="000000"/>
          <w:sz w:val="28"/>
          <w:szCs w:val="28"/>
        </w:rPr>
        <w:t> </w:t>
      </w:r>
      <w:r w:rsidRPr="00BD6B21">
        <w:rPr>
          <w:color w:val="000000"/>
          <w:sz w:val="28"/>
          <w:szCs w:val="28"/>
        </w:rPr>
        <w:t>Он словно в пропасть, в утренний туман,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Нырнул, не задержавшись долго.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Горит Чечня, горит Афганистан,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Как в сорок третьем том горела Волга.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Юнармеец</w:t>
      </w:r>
      <w:proofErr w:type="gramStart"/>
      <w:r w:rsidRPr="00BD6B21">
        <w:rPr>
          <w:b/>
          <w:bCs/>
          <w:color w:val="000000"/>
          <w:sz w:val="28"/>
          <w:szCs w:val="28"/>
        </w:rPr>
        <w:t>:</w:t>
      </w:r>
      <w:r w:rsidRPr="00BD6B21">
        <w:rPr>
          <w:b/>
          <w:bCs/>
          <w:i/>
          <w:iCs/>
          <w:color w:val="000000"/>
          <w:sz w:val="28"/>
          <w:szCs w:val="28"/>
        </w:rPr>
        <w:t> </w:t>
      </w:r>
      <w:r w:rsidRPr="00BD6B21">
        <w:rPr>
          <w:color w:val="000000"/>
          <w:sz w:val="28"/>
          <w:szCs w:val="28"/>
        </w:rPr>
        <w:t>Да</w:t>
      </w:r>
      <w:proofErr w:type="gramEnd"/>
      <w:r w:rsidRPr="00BD6B21">
        <w:rPr>
          <w:color w:val="000000"/>
          <w:sz w:val="28"/>
          <w:szCs w:val="28"/>
        </w:rPr>
        <w:t>, была Вторая мировая,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И земля горела, выгорая,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Стар и мал застыл тогда в строю.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У «локальных войн» стезя иная,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Но и мы воюем, твердо зная –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Защищаем Родину свою!</w:t>
      </w:r>
    </w:p>
    <w:p w:rsidR="003F3A7C" w:rsidRPr="001354C5" w:rsidRDefault="00BB2AAB" w:rsidP="00BB2AAB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color w:val="215868" w:themeColor="accent5" w:themeShade="80"/>
          <w:sz w:val="28"/>
          <w:szCs w:val="28"/>
        </w:rPr>
      </w:pPr>
      <w:r w:rsidRPr="001354C5">
        <w:rPr>
          <w:b/>
          <w:bCs/>
          <w:color w:val="215868" w:themeColor="accent5" w:themeShade="80"/>
          <w:sz w:val="28"/>
          <w:szCs w:val="28"/>
        </w:rPr>
        <w:t>Песня «</w:t>
      </w:r>
      <w:r w:rsidR="003F3A7C" w:rsidRPr="001354C5">
        <w:rPr>
          <w:b/>
          <w:bCs/>
          <w:color w:val="215868" w:themeColor="accent5" w:themeShade="80"/>
          <w:sz w:val="28"/>
          <w:szCs w:val="28"/>
        </w:rPr>
        <w:t>Это просто война»</w:t>
      </w:r>
      <w:r w:rsidR="001354C5" w:rsidRPr="001354C5">
        <w:rPr>
          <w:b/>
          <w:bCs/>
          <w:color w:val="215868" w:themeColor="accent5" w:themeShade="80"/>
          <w:sz w:val="28"/>
          <w:szCs w:val="28"/>
        </w:rPr>
        <w:t xml:space="preserve"> (</w:t>
      </w:r>
      <w:r w:rsidR="001354C5" w:rsidRPr="001354C5">
        <w:rPr>
          <w:b/>
          <w:bCs/>
          <w:i/>
          <w:color w:val="215868" w:themeColor="accent5" w:themeShade="80"/>
          <w:sz w:val="28"/>
          <w:szCs w:val="28"/>
        </w:rPr>
        <w:t>исполняют хор девочек РДДМ «Движение первых»)</w:t>
      </w:r>
    </w:p>
    <w:p w:rsidR="001354C5" w:rsidRDefault="001354C5" w:rsidP="001354C5">
      <w:pPr>
        <w:pStyle w:val="11"/>
        <w:shd w:val="clear" w:color="auto" w:fill="auto"/>
        <w:spacing w:before="0"/>
        <w:jc w:val="center"/>
        <w:rPr>
          <w:b/>
          <w:bCs/>
          <w:i/>
          <w:iCs/>
          <w:sz w:val="28"/>
          <w:szCs w:val="28"/>
        </w:rPr>
      </w:pPr>
    </w:p>
    <w:p w:rsidR="001354C5" w:rsidRPr="001354C5" w:rsidRDefault="001354C5" w:rsidP="001354C5">
      <w:pPr>
        <w:pStyle w:val="11"/>
        <w:shd w:val="clear" w:color="auto" w:fill="auto"/>
        <w:spacing w:before="0"/>
        <w:jc w:val="center"/>
        <w:rPr>
          <w:b/>
          <w:bCs/>
          <w:i/>
          <w:iCs/>
          <w:sz w:val="28"/>
          <w:szCs w:val="28"/>
        </w:rPr>
      </w:pPr>
      <w:r w:rsidRPr="00BD6B21">
        <w:rPr>
          <w:b/>
          <w:bCs/>
          <w:i/>
          <w:iCs/>
          <w:sz w:val="28"/>
          <w:szCs w:val="28"/>
        </w:rPr>
        <w:t>Звучит фоном музыка «От героев былых времён…»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Юнармеец: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Декабрь 1979. На основе Указа Верховного Совета СССР и приказа Министерства Обороны для оказания интернациональной помощи афганскому народу по защите завоеваний апрельской революции на территорию республики Афганистан был введен ограниченный контингент войск Вооруженных сил СССР.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Юнармеец</w:t>
      </w:r>
      <w:proofErr w:type="gramStart"/>
      <w:r w:rsidRPr="00BD6B21">
        <w:rPr>
          <w:b/>
          <w:bCs/>
          <w:color w:val="000000"/>
          <w:sz w:val="28"/>
          <w:szCs w:val="28"/>
        </w:rPr>
        <w:t>:</w:t>
      </w:r>
      <w:r w:rsidRPr="00BD6B21">
        <w:rPr>
          <w:color w:val="000000"/>
          <w:sz w:val="28"/>
          <w:szCs w:val="28"/>
        </w:rPr>
        <w:t> Получают</w:t>
      </w:r>
      <w:proofErr w:type="gramEnd"/>
      <w:r w:rsidRPr="00BD6B21">
        <w:rPr>
          <w:color w:val="000000"/>
          <w:sz w:val="28"/>
          <w:szCs w:val="28"/>
        </w:rPr>
        <w:t xml:space="preserve"> мальчики повестки,</w:t>
      </w:r>
      <w:r w:rsidRPr="00BD6B21">
        <w:rPr>
          <w:color w:val="000000"/>
          <w:sz w:val="28"/>
          <w:szCs w:val="28"/>
        </w:rPr>
        <w:br/>
        <w:t>И уходят мальчики служить.</w:t>
      </w:r>
      <w:r w:rsidRPr="00BD6B21">
        <w:rPr>
          <w:color w:val="000000"/>
          <w:sz w:val="28"/>
          <w:szCs w:val="28"/>
        </w:rPr>
        <w:br/>
        <w:t>Есть обязанность у них такая:</w:t>
      </w:r>
      <w:r w:rsidRPr="00BD6B21">
        <w:rPr>
          <w:color w:val="000000"/>
          <w:sz w:val="28"/>
          <w:szCs w:val="28"/>
        </w:rPr>
        <w:br/>
        <w:t>От врага Отчизну защитить.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Юнармеец: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Юноши России присягают,</w:t>
      </w:r>
      <w:r w:rsidRPr="00BD6B21">
        <w:rPr>
          <w:color w:val="000000"/>
          <w:sz w:val="28"/>
          <w:szCs w:val="28"/>
        </w:rPr>
        <w:br/>
        <w:t>Клятву перед знаменем дают.</w:t>
      </w:r>
      <w:r w:rsidRPr="00BD6B21">
        <w:rPr>
          <w:color w:val="000000"/>
          <w:sz w:val="28"/>
          <w:szCs w:val="28"/>
        </w:rPr>
        <w:br/>
        <w:t>Юноши пока еще не знают,</w:t>
      </w:r>
      <w:r w:rsidRPr="00BD6B21">
        <w:rPr>
          <w:color w:val="000000"/>
          <w:sz w:val="28"/>
          <w:szCs w:val="28"/>
        </w:rPr>
        <w:br/>
        <w:t>Что домой они не все придут.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На сцену выходят солда</w:t>
      </w:r>
      <w:r w:rsidR="00227983">
        <w:rPr>
          <w:b/>
          <w:bCs/>
          <w:color w:val="000000"/>
          <w:sz w:val="28"/>
          <w:szCs w:val="28"/>
        </w:rPr>
        <w:t xml:space="preserve">ты – «афганцы» под песню «Храни </w:t>
      </w:r>
      <w:r w:rsidRPr="00BD6B21">
        <w:rPr>
          <w:b/>
          <w:bCs/>
          <w:color w:val="000000"/>
          <w:sz w:val="28"/>
          <w:szCs w:val="28"/>
        </w:rPr>
        <w:t>тебя сынок</w:t>
      </w:r>
      <w:r w:rsidR="001E61E6" w:rsidRPr="00BD6B21">
        <w:rPr>
          <w:b/>
          <w:bCs/>
          <w:color w:val="000000"/>
          <w:sz w:val="28"/>
          <w:szCs w:val="28"/>
        </w:rPr>
        <w:t>»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Юноша</w:t>
      </w:r>
      <w:proofErr w:type="gramStart"/>
      <w:r w:rsidRPr="00BD6B21">
        <w:rPr>
          <w:color w:val="000000"/>
          <w:sz w:val="28"/>
          <w:szCs w:val="28"/>
        </w:rPr>
        <w:t>: Когда-то</w:t>
      </w:r>
      <w:proofErr w:type="gramEnd"/>
      <w:r w:rsidRPr="00BD6B21">
        <w:rPr>
          <w:color w:val="000000"/>
          <w:sz w:val="28"/>
          <w:szCs w:val="28"/>
        </w:rPr>
        <w:t xml:space="preserve"> бегали в кино</w:t>
      </w:r>
    </w:p>
    <w:p w:rsidR="00DA6C7C" w:rsidRDefault="00674A81" w:rsidP="00DA6C7C">
      <w:pPr>
        <w:pStyle w:val="a3"/>
        <w:shd w:val="clear" w:color="auto" w:fill="FFFFFF"/>
        <w:spacing w:before="0" w:beforeAutospacing="0" w:after="150" w:afterAutospacing="0"/>
        <w:rPr>
          <w:bCs/>
          <w:noProof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-514350</wp:posOffset>
            </wp:positionV>
            <wp:extent cx="7667625" cy="10791825"/>
            <wp:effectExtent l="19050" t="0" r="9525" b="0"/>
            <wp:wrapNone/>
            <wp:docPr id="47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67625" cy="10791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-123825</wp:posOffset>
            </wp:positionV>
            <wp:extent cx="1647825" cy="1181100"/>
            <wp:effectExtent l="19050" t="0" r="9525" b="0"/>
            <wp:wrapNone/>
            <wp:docPr id="48" name="Рисунок 36" descr="3136947c29805d9ce57ddc326796c83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36947c29805d9ce57ddc326796c830_bi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AAB" w:rsidRPr="00BD6B21">
        <w:rPr>
          <w:color w:val="000000"/>
          <w:sz w:val="28"/>
          <w:szCs w:val="28"/>
        </w:rPr>
        <w:t>И о войне читали книжки.</w:t>
      </w:r>
      <w:r w:rsidR="00DA6C7C" w:rsidRPr="00DA6C7C">
        <w:rPr>
          <w:bCs/>
          <w:noProof/>
          <w:sz w:val="28"/>
          <w:szCs w:val="28"/>
        </w:rPr>
        <w:t xml:space="preserve"> </w:t>
      </w:r>
    </w:p>
    <w:p w:rsidR="00BB2AAB" w:rsidRPr="00BD6B21" w:rsidRDefault="00DA6C7C" w:rsidP="00DA6C7C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A6C7C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5038725</wp:posOffset>
            </wp:positionH>
            <wp:positionV relativeFrom="margin">
              <wp:posOffset>8601075</wp:posOffset>
            </wp:positionV>
            <wp:extent cx="1524000" cy="1524000"/>
            <wp:effectExtent l="19050" t="0" r="0" b="0"/>
            <wp:wrapSquare wrapText="bothSides"/>
            <wp:docPr id="45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AAB" w:rsidRPr="00BD6B21">
        <w:rPr>
          <w:color w:val="000000"/>
          <w:sz w:val="28"/>
          <w:szCs w:val="28"/>
        </w:rPr>
        <w:t>Рюкзак закинули за плечи.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Афганистан звал из дома нас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И упрекнуть нас было нечем.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Юноша:</w:t>
      </w:r>
      <w:r w:rsidRPr="00BD6B21">
        <w:rPr>
          <w:color w:val="000000"/>
          <w:sz w:val="28"/>
          <w:szCs w:val="28"/>
        </w:rPr>
        <w:t> До Кабула уже километров пятнадцать,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Стало ясно – колонна спокойно дойдет.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Молчаливый комбат начал вдруг улыбаться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И сказал в шлемофон: «Нам сегодня везет».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Юноша</w:t>
      </w:r>
      <w:proofErr w:type="gramStart"/>
      <w:r w:rsidRPr="00BD6B21">
        <w:rPr>
          <w:color w:val="000000"/>
          <w:sz w:val="28"/>
          <w:szCs w:val="28"/>
        </w:rPr>
        <w:t>: Нам</w:t>
      </w:r>
      <w:proofErr w:type="gramEnd"/>
      <w:r w:rsidRPr="00BD6B21">
        <w:rPr>
          <w:color w:val="000000"/>
          <w:sz w:val="28"/>
          <w:szCs w:val="28"/>
        </w:rPr>
        <w:t xml:space="preserve"> везет… Мы дошли без потерь и все целы,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Солнце яркое с неба бросает лучи.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Отрываю глаза я от сетки прицела.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Целый день пулемет мой сегодня молчит.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Садятся и пишут письмо.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Юноша</w:t>
      </w:r>
      <w:proofErr w:type="gramStart"/>
      <w:r w:rsidRPr="00BD6B21">
        <w:rPr>
          <w:color w:val="000000"/>
          <w:sz w:val="28"/>
          <w:szCs w:val="28"/>
        </w:rPr>
        <w:t>: Здравствуй</w:t>
      </w:r>
      <w:proofErr w:type="gramEnd"/>
      <w:r w:rsidRPr="00BD6B21">
        <w:rPr>
          <w:color w:val="000000"/>
          <w:sz w:val="28"/>
          <w:szCs w:val="28"/>
        </w:rPr>
        <w:t>, мама,</w:t>
      </w:r>
      <w:r w:rsidRPr="00BD6B21">
        <w:rPr>
          <w:color w:val="000000"/>
          <w:sz w:val="28"/>
          <w:szCs w:val="28"/>
        </w:rPr>
        <w:br/>
        <w:t>Я пишу тебе письмо.</w:t>
      </w:r>
      <w:r w:rsidRPr="00BD6B21">
        <w:rPr>
          <w:color w:val="000000"/>
          <w:sz w:val="28"/>
          <w:szCs w:val="28"/>
        </w:rPr>
        <w:br/>
        <w:t>Знаешь, мама,</w:t>
      </w:r>
      <w:r w:rsidRPr="00BD6B21">
        <w:rPr>
          <w:color w:val="000000"/>
          <w:sz w:val="28"/>
          <w:szCs w:val="28"/>
        </w:rPr>
        <w:br/>
        <w:t>У меня всё хорошо.</w:t>
      </w:r>
      <w:r w:rsidRPr="00BD6B21">
        <w:rPr>
          <w:color w:val="000000"/>
          <w:sz w:val="28"/>
          <w:szCs w:val="28"/>
        </w:rPr>
        <w:br/>
        <w:t>Светит солнце, всё нормально,</w:t>
      </w:r>
      <w:r w:rsidRPr="00BD6B21">
        <w:rPr>
          <w:color w:val="000000"/>
          <w:sz w:val="28"/>
          <w:szCs w:val="28"/>
        </w:rPr>
        <w:br/>
        <w:t>С гор спускается туман.</w:t>
      </w:r>
      <w:r w:rsidRPr="00BD6B21">
        <w:rPr>
          <w:color w:val="000000"/>
          <w:sz w:val="28"/>
          <w:szCs w:val="28"/>
        </w:rPr>
        <w:br/>
        <w:t>Знаешь, мама, здесь не страшно,</w:t>
      </w:r>
      <w:r w:rsidRPr="00BD6B21">
        <w:rPr>
          <w:color w:val="000000"/>
          <w:sz w:val="28"/>
          <w:szCs w:val="28"/>
        </w:rPr>
        <w:br/>
        <w:t>Просто здесь Афганистан…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Юноша</w:t>
      </w:r>
      <w:r w:rsidRPr="00BD6B21">
        <w:rPr>
          <w:color w:val="000000"/>
          <w:sz w:val="28"/>
          <w:szCs w:val="28"/>
        </w:rPr>
        <w:t>: Я тоскую по родной стране,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По её рассветам и закатам.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На Афганской выжженной земле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Спят тревожно русские солдаты.</w:t>
      </w:r>
    </w:p>
    <w:p w:rsidR="00227983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Юноша</w:t>
      </w:r>
      <w:proofErr w:type="gramStart"/>
      <w:r w:rsidRPr="00BD6B21">
        <w:rPr>
          <w:color w:val="000000"/>
          <w:sz w:val="28"/>
          <w:szCs w:val="28"/>
        </w:rPr>
        <w:t>: Чтоб</w:t>
      </w:r>
      <w:proofErr w:type="gramEnd"/>
      <w:r w:rsidRPr="00BD6B21">
        <w:rPr>
          <w:color w:val="000000"/>
          <w:sz w:val="28"/>
          <w:szCs w:val="28"/>
        </w:rPr>
        <w:t xml:space="preserve"> стать мужчиной – мало им родиться,</w:t>
      </w:r>
      <w:r w:rsidRPr="00BD6B21">
        <w:rPr>
          <w:color w:val="000000"/>
          <w:sz w:val="28"/>
          <w:szCs w:val="28"/>
        </w:rPr>
        <w:br/>
        <w:t>Чтоб стать железом – мало быть рудой.</w:t>
      </w:r>
      <w:r w:rsidRPr="00BD6B21">
        <w:rPr>
          <w:color w:val="000000"/>
          <w:sz w:val="28"/>
          <w:szCs w:val="28"/>
        </w:rPr>
        <w:br/>
        <w:t>Ты должен переплавиться, разбиться.</w:t>
      </w:r>
      <w:r w:rsidRPr="00BD6B21">
        <w:rPr>
          <w:color w:val="000000"/>
          <w:sz w:val="28"/>
          <w:szCs w:val="28"/>
        </w:rPr>
        <w:br/>
        <w:t>И как руда, пожертвовать собой.</w:t>
      </w:r>
    </w:p>
    <w:p w:rsidR="00227983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br/>
      </w:r>
      <w:r w:rsidRPr="00BD6B21">
        <w:rPr>
          <w:b/>
          <w:bCs/>
          <w:color w:val="000000"/>
          <w:sz w:val="28"/>
          <w:szCs w:val="28"/>
        </w:rPr>
        <w:t>Юноша</w:t>
      </w:r>
      <w:r w:rsidRPr="00BD6B21">
        <w:rPr>
          <w:color w:val="000000"/>
          <w:sz w:val="28"/>
          <w:szCs w:val="28"/>
        </w:rPr>
        <w:t>: Какие бури душу захлестнули!</w:t>
      </w:r>
      <w:r w:rsidRPr="00BD6B21">
        <w:rPr>
          <w:color w:val="000000"/>
          <w:sz w:val="28"/>
          <w:szCs w:val="28"/>
        </w:rPr>
        <w:br/>
        <w:t>Но ты солдат! И все сумей принять:</w:t>
      </w:r>
      <w:r w:rsidRPr="00BD6B21">
        <w:rPr>
          <w:color w:val="000000"/>
          <w:sz w:val="28"/>
          <w:szCs w:val="28"/>
        </w:rPr>
        <w:br/>
        <w:t>От поцелуя женского до пули,</w:t>
      </w:r>
      <w:r w:rsidRPr="00BD6B21">
        <w:rPr>
          <w:color w:val="000000"/>
          <w:sz w:val="28"/>
          <w:szCs w:val="28"/>
        </w:rPr>
        <w:br/>
        <w:t>И научись в бою не отступать.</w:t>
      </w:r>
    </w:p>
    <w:p w:rsidR="00BB2AAB" w:rsidRPr="00BD6B21" w:rsidRDefault="00227983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5038725</wp:posOffset>
            </wp:positionH>
            <wp:positionV relativeFrom="margin">
              <wp:posOffset>8601075</wp:posOffset>
            </wp:positionV>
            <wp:extent cx="1524000" cy="1524000"/>
            <wp:effectExtent l="19050" t="0" r="0" b="0"/>
            <wp:wrapSquare wrapText="bothSides"/>
            <wp:docPr id="49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AAB" w:rsidRPr="00BD6B21">
        <w:rPr>
          <w:color w:val="000000"/>
          <w:sz w:val="28"/>
          <w:szCs w:val="28"/>
        </w:rPr>
        <w:br/>
      </w:r>
      <w:r w:rsidR="00BB2AAB" w:rsidRPr="00BD6B21">
        <w:rPr>
          <w:b/>
          <w:bCs/>
          <w:color w:val="000000"/>
          <w:sz w:val="28"/>
          <w:szCs w:val="28"/>
        </w:rPr>
        <w:t>Юноша</w:t>
      </w:r>
      <w:r w:rsidR="00BB2AAB" w:rsidRPr="00BD6B21">
        <w:rPr>
          <w:color w:val="000000"/>
          <w:sz w:val="28"/>
          <w:szCs w:val="28"/>
        </w:rPr>
        <w:t>: Готовность к смерти – тоже ведь оружье,</w:t>
      </w:r>
      <w:r w:rsidR="00BB2AAB" w:rsidRPr="00BD6B21">
        <w:rPr>
          <w:color w:val="000000"/>
          <w:sz w:val="28"/>
          <w:szCs w:val="28"/>
        </w:rPr>
        <w:br/>
        <w:t>И ты его однажды примени...</w:t>
      </w:r>
      <w:r w:rsidR="00BB2AAB" w:rsidRPr="00BD6B21">
        <w:rPr>
          <w:color w:val="000000"/>
          <w:sz w:val="28"/>
          <w:szCs w:val="28"/>
        </w:rPr>
        <w:br/>
      </w:r>
      <w:r w:rsidR="00BB2AAB" w:rsidRPr="00BD6B21">
        <w:rPr>
          <w:color w:val="000000"/>
          <w:sz w:val="28"/>
          <w:szCs w:val="28"/>
        </w:rPr>
        <w:lastRenderedPageBreak/>
        <w:t>Мужчины умирают, если нужно,</w:t>
      </w:r>
      <w:r w:rsidR="00BB2AAB" w:rsidRPr="00BD6B21">
        <w:rPr>
          <w:color w:val="000000"/>
          <w:sz w:val="28"/>
          <w:szCs w:val="28"/>
        </w:rPr>
        <w:br/>
        <w:t>И потому живут в веках они.</w:t>
      </w:r>
    </w:p>
    <w:p w:rsidR="00357289" w:rsidRPr="00357289" w:rsidRDefault="00674A81" w:rsidP="002A70F1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-466725</wp:posOffset>
            </wp:positionH>
            <wp:positionV relativeFrom="paragraph">
              <wp:posOffset>-1018540</wp:posOffset>
            </wp:positionV>
            <wp:extent cx="7591425" cy="10763250"/>
            <wp:effectExtent l="19050" t="0" r="9525" b="0"/>
            <wp:wrapNone/>
            <wp:docPr id="50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AAB" w:rsidRPr="00BD6B21">
        <w:rPr>
          <w:b/>
          <w:bCs/>
          <w:color w:val="000000"/>
          <w:sz w:val="28"/>
          <w:szCs w:val="28"/>
        </w:rPr>
        <w:t>Песня «</w:t>
      </w:r>
      <w:r w:rsidR="00627E0D" w:rsidRPr="00BD6B21">
        <w:rPr>
          <w:b/>
          <w:bCs/>
          <w:color w:val="000000"/>
          <w:sz w:val="28"/>
          <w:szCs w:val="28"/>
        </w:rPr>
        <w:t>Афганистан -пришёл приказ»</w:t>
      </w:r>
      <w:r w:rsidR="00227983" w:rsidRPr="00227983">
        <w:rPr>
          <w:color w:val="000000"/>
          <w:sz w:val="28"/>
          <w:szCs w:val="28"/>
        </w:rPr>
        <w:t xml:space="preserve"> </w:t>
      </w:r>
      <w:r w:rsidR="00357289">
        <w:rPr>
          <w:color w:val="000000"/>
          <w:sz w:val="28"/>
          <w:szCs w:val="28"/>
        </w:rPr>
        <w:t>(</w:t>
      </w:r>
      <w:r w:rsidR="00357289" w:rsidRPr="00357289">
        <w:rPr>
          <w:i/>
          <w:color w:val="000000"/>
          <w:sz w:val="28"/>
          <w:szCs w:val="28"/>
        </w:rPr>
        <w:t xml:space="preserve">исполняют </w:t>
      </w:r>
      <w:r w:rsidR="00357289" w:rsidRPr="00357289">
        <w:rPr>
          <w:bCs/>
          <w:i/>
          <w:color w:val="000000"/>
          <w:sz w:val="28"/>
          <w:szCs w:val="28"/>
        </w:rPr>
        <w:t xml:space="preserve">солдаты – «афганцы» под 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Монолог матери читает девушка в чёрном платье, с чёрным шарфом на голове (</w:t>
      </w:r>
      <w:r w:rsidR="00627E0D" w:rsidRPr="00BD6B21">
        <w:rPr>
          <w:b/>
          <w:bCs/>
          <w:color w:val="000000"/>
          <w:sz w:val="28"/>
          <w:szCs w:val="28"/>
        </w:rPr>
        <w:t xml:space="preserve">на </w:t>
      </w:r>
      <w:r w:rsidR="00301116" w:rsidRPr="00BD6B21">
        <w:rPr>
          <w:b/>
          <w:bCs/>
          <w:color w:val="000000"/>
          <w:sz w:val="28"/>
          <w:szCs w:val="28"/>
        </w:rPr>
        <w:t xml:space="preserve">фоне фотографии </w:t>
      </w:r>
      <w:proofErr w:type="spellStart"/>
      <w:r w:rsidR="00301116" w:rsidRPr="00BD6B21">
        <w:rPr>
          <w:b/>
          <w:bCs/>
          <w:color w:val="000000"/>
          <w:sz w:val="28"/>
          <w:szCs w:val="28"/>
        </w:rPr>
        <w:t>Подлобошникова</w:t>
      </w:r>
      <w:proofErr w:type="spellEnd"/>
      <w:r w:rsidR="00301116" w:rsidRPr="00BD6B21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="00301116" w:rsidRPr="00BD6B21">
        <w:rPr>
          <w:b/>
          <w:bCs/>
          <w:color w:val="000000"/>
          <w:sz w:val="28"/>
          <w:szCs w:val="28"/>
        </w:rPr>
        <w:t>В.Н.</w:t>
      </w:r>
      <w:r w:rsidR="00627E0D" w:rsidRPr="00BD6B21">
        <w:rPr>
          <w:b/>
          <w:bCs/>
          <w:color w:val="000000"/>
          <w:sz w:val="28"/>
          <w:szCs w:val="28"/>
        </w:rPr>
        <w:t xml:space="preserve"> </w:t>
      </w:r>
      <w:r w:rsidRPr="00BD6B21">
        <w:rPr>
          <w:b/>
          <w:bCs/>
          <w:color w:val="000000"/>
          <w:sz w:val="28"/>
          <w:szCs w:val="28"/>
        </w:rPr>
        <w:t>)</w:t>
      </w:r>
      <w:proofErr w:type="gramEnd"/>
      <w:r w:rsidRPr="00BD6B21">
        <w:rPr>
          <w:b/>
          <w:bCs/>
          <w:color w:val="000000"/>
          <w:sz w:val="28"/>
          <w:szCs w:val="28"/>
        </w:rPr>
        <w:t>.</w:t>
      </w:r>
      <w:r w:rsidR="00227983" w:rsidRPr="00227983">
        <w:rPr>
          <w:color w:val="000000"/>
          <w:sz w:val="28"/>
          <w:szCs w:val="28"/>
        </w:rPr>
        <w:t xml:space="preserve"> </w:t>
      </w:r>
      <w:r w:rsidRPr="00BD6B21">
        <w:rPr>
          <w:b/>
          <w:bCs/>
          <w:color w:val="000000"/>
          <w:sz w:val="28"/>
          <w:szCs w:val="28"/>
        </w:rPr>
        <w:br/>
      </w:r>
      <w:r w:rsidRPr="00BD6B21">
        <w:rPr>
          <w:color w:val="000000"/>
          <w:sz w:val="28"/>
          <w:szCs w:val="28"/>
        </w:rPr>
        <w:t>«Он у меня маленького роста был. Родился маленький, как девочка ,2 килограмма, рост маленький… Обниму: «Моё ты солнышко!» Ничего не боялся, только паука. Приходит с улицы … Мы ему новое пальто купили… Это ему исполнилось 4 года… повесила я это пальто на вешалку и слышу из кухни: шлёп-шлёп, шлёп – шлёп… выбегаю: полная прихожая лягушек, они из карманов его пальто выскакивают… он их собирает:</w:t>
      </w:r>
      <w:r w:rsidRPr="00BD6B21">
        <w:rPr>
          <w:color w:val="000000"/>
          <w:sz w:val="28"/>
          <w:szCs w:val="28"/>
        </w:rPr>
        <w:br/>
        <w:t>- Мамочка, ты не бойся. Они добрые. – И назад в карман их запихивает. Моё ты солнышко!</w:t>
      </w:r>
      <w:r w:rsidRPr="00BD6B21">
        <w:rPr>
          <w:color w:val="000000"/>
          <w:sz w:val="28"/>
          <w:szCs w:val="28"/>
        </w:rPr>
        <w:br/>
        <w:t>Игрушки любил военные. Дарили ему танк, автомат, пистолет. Нацепит на себя и марширует по дому.</w:t>
      </w:r>
      <w:r w:rsidRPr="00BD6B21">
        <w:rPr>
          <w:color w:val="000000"/>
          <w:sz w:val="28"/>
          <w:szCs w:val="28"/>
        </w:rPr>
        <w:br/>
        <w:t>- Я солдат…Я солдат…</w:t>
      </w:r>
      <w:r w:rsidRPr="00BD6B21">
        <w:rPr>
          <w:color w:val="000000"/>
          <w:sz w:val="28"/>
          <w:szCs w:val="28"/>
        </w:rPr>
        <w:br/>
        <w:t xml:space="preserve">- Моё ты </w:t>
      </w:r>
      <w:proofErr w:type="gramStart"/>
      <w:r w:rsidRPr="00BD6B21">
        <w:rPr>
          <w:color w:val="000000"/>
          <w:sz w:val="28"/>
          <w:szCs w:val="28"/>
        </w:rPr>
        <w:t>солнышко!...</w:t>
      </w:r>
      <w:proofErr w:type="gramEnd"/>
      <w:r w:rsidRPr="00BD6B21">
        <w:rPr>
          <w:color w:val="000000"/>
          <w:sz w:val="28"/>
          <w:szCs w:val="28"/>
        </w:rPr>
        <w:t xml:space="preserve"> Поиграй во что-нибудь мирное.</w:t>
      </w:r>
      <w:r w:rsidRPr="00BD6B21">
        <w:rPr>
          <w:color w:val="000000"/>
          <w:sz w:val="28"/>
          <w:szCs w:val="28"/>
        </w:rPr>
        <w:br/>
        <w:t>- Я - солдат… Я – солдат…</w:t>
      </w:r>
      <w:r w:rsidRPr="00BD6B21">
        <w:rPr>
          <w:color w:val="000000"/>
          <w:sz w:val="28"/>
          <w:szCs w:val="28"/>
        </w:rPr>
        <w:br/>
        <w:t>Идти в первый класс. Не можем нигде купить костюм, какой не купи – он в нём тонет.</w:t>
      </w:r>
      <w:r w:rsidRPr="00BD6B21">
        <w:rPr>
          <w:color w:val="000000"/>
          <w:sz w:val="28"/>
          <w:szCs w:val="28"/>
        </w:rPr>
        <w:br/>
        <w:t>- Моё ты солнышко.</w:t>
      </w:r>
      <w:r w:rsidRPr="00BD6B21">
        <w:rPr>
          <w:color w:val="000000"/>
          <w:sz w:val="28"/>
          <w:szCs w:val="28"/>
        </w:rPr>
        <w:br/>
        <w:t>Забрали в армию. Я молила не о том, чтобы его не убили, а чтоб не били. Я боялась, что будут издеваться ребята посильнее, он такой маленький. Рассказывали, что и туалет зубной щёткой могут заставить чистить. Я этого боялась. Попросил: «Пришлите все свои фото: мама, папа, сестрёнка. Я уезжаю…»</w:t>
      </w:r>
      <w:r w:rsidRPr="00BD6B21">
        <w:rPr>
          <w:color w:val="000000"/>
          <w:sz w:val="28"/>
          <w:szCs w:val="28"/>
        </w:rPr>
        <w:br/>
        <w:t>Куда уезжает, не писал, через два месяца пришло письмо из Афганистана: «Ты, мама, не плачь, наша броня надёжная».</w:t>
      </w:r>
      <w:r w:rsidRPr="00BD6B21">
        <w:rPr>
          <w:color w:val="000000"/>
          <w:sz w:val="28"/>
          <w:szCs w:val="28"/>
        </w:rPr>
        <w:br/>
        <w:t>- Моё ты солнышко… Наша броня надёжна… Уже домой ждала, ему несколько месяцев до службы оставалось. Рубашечки купила, шарфик, туфли. И сейчас они в шкафу. Одела бы в могилку… Поглядеть на сыночка, дотронуться… Нашли ли они ему форму по росту? В чём он лежит? Первым пришёл капитан из военкомата:</w:t>
      </w:r>
      <w:r w:rsidRPr="00BD6B21">
        <w:rPr>
          <w:color w:val="000000"/>
          <w:sz w:val="28"/>
          <w:szCs w:val="28"/>
        </w:rPr>
        <w:br/>
        <w:t>- Крепись, мать…</w:t>
      </w:r>
      <w:r w:rsidRPr="00BD6B21">
        <w:rPr>
          <w:color w:val="000000"/>
          <w:sz w:val="28"/>
          <w:szCs w:val="28"/>
        </w:rPr>
        <w:br/>
        <w:t xml:space="preserve">- Где мой </w:t>
      </w:r>
      <w:r w:rsidR="00301116" w:rsidRPr="00BD6B21">
        <w:rPr>
          <w:color w:val="000000"/>
          <w:sz w:val="28"/>
          <w:szCs w:val="28"/>
        </w:rPr>
        <w:t>сын?</w:t>
      </w:r>
      <w:r w:rsidR="00301116" w:rsidRPr="00BD6B21">
        <w:rPr>
          <w:color w:val="000000"/>
          <w:sz w:val="28"/>
          <w:szCs w:val="28"/>
        </w:rPr>
        <w:br/>
        <w:t xml:space="preserve">- </w:t>
      </w:r>
      <w:r w:rsidRPr="00BD6B21">
        <w:rPr>
          <w:color w:val="000000"/>
          <w:sz w:val="28"/>
          <w:szCs w:val="28"/>
        </w:rPr>
        <w:t>Сейчас привезут.</w:t>
      </w:r>
      <w:r w:rsidRPr="00BD6B21">
        <w:rPr>
          <w:color w:val="000000"/>
          <w:sz w:val="28"/>
          <w:szCs w:val="28"/>
        </w:rPr>
        <w:br/>
        <w:t>Я осела на пол:</w:t>
      </w:r>
      <w:r w:rsidRPr="00BD6B21">
        <w:rPr>
          <w:color w:val="000000"/>
          <w:sz w:val="28"/>
          <w:szCs w:val="28"/>
        </w:rPr>
        <w:br/>
        <w:t>- Моё ты солнышко!.. .</w:t>
      </w:r>
      <w:r w:rsidRPr="00BD6B21">
        <w:rPr>
          <w:color w:val="000000"/>
          <w:sz w:val="28"/>
          <w:szCs w:val="28"/>
        </w:rPr>
        <w:br/>
        <w:t>Поднялась и бросилась с кулаками на капитана:</w:t>
      </w:r>
      <w:r w:rsidRPr="00BD6B21">
        <w:rPr>
          <w:color w:val="000000"/>
          <w:sz w:val="28"/>
          <w:szCs w:val="28"/>
        </w:rPr>
        <w:br/>
        <w:t>- Почему ты живой, а моего сына нет? Ты здоровый, такой сильный… А он мальчик… Почему ты живой?!</w:t>
      </w:r>
      <w:r w:rsidRPr="00BD6B21">
        <w:rPr>
          <w:color w:val="000000"/>
          <w:sz w:val="28"/>
          <w:szCs w:val="28"/>
        </w:rPr>
        <w:br/>
        <w:t>Привезли гроб, я стучалась в гроб:</w:t>
      </w:r>
      <w:r w:rsidRPr="00BD6B21">
        <w:rPr>
          <w:color w:val="000000"/>
          <w:sz w:val="28"/>
          <w:szCs w:val="28"/>
        </w:rPr>
        <w:br/>
        <w:t>- Моё ты солнышко! Моё ты солнышко…</w:t>
      </w:r>
      <w:r w:rsidRPr="00BD6B21">
        <w:rPr>
          <w:color w:val="000000"/>
          <w:sz w:val="28"/>
          <w:szCs w:val="28"/>
        </w:rPr>
        <w:br/>
        <w:t>А сейчас хожу к нему на могилку. Упаду на камни, обниму:</w:t>
      </w:r>
      <w:r w:rsidRPr="00BD6B21">
        <w:rPr>
          <w:color w:val="000000"/>
          <w:sz w:val="28"/>
          <w:szCs w:val="28"/>
        </w:rPr>
        <w:br/>
        <w:t>- Моё ты солнышко!...........»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Юнармеец:</w:t>
      </w:r>
    </w:p>
    <w:p w:rsidR="00BB2AAB" w:rsidRPr="00BD6B21" w:rsidRDefault="00227983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5086350</wp:posOffset>
            </wp:positionH>
            <wp:positionV relativeFrom="margin">
              <wp:posOffset>8582025</wp:posOffset>
            </wp:positionV>
            <wp:extent cx="1524000" cy="1524000"/>
            <wp:effectExtent l="19050" t="0" r="0" b="0"/>
            <wp:wrapSquare wrapText="bothSides"/>
            <wp:docPr id="51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AAB" w:rsidRPr="00BD6B21">
        <w:rPr>
          <w:color w:val="000000"/>
          <w:sz w:val="28"/>
          <w:szCs w:val="28"/>
        </w:rPr>
        <w:t>Шепчет мать: «Откликнись, сынок!»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Будто ей уже невдомёк,</w:t>
      </w:r>
    </w:p>
    <w:p w:rsidR="00BB2AAB" w:rsidRPr="00BD6B21" w:rsidRDefault="002A70F1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4962525</wp:posOffset>
            </wp:positionH>
            <wp:positionV relativeFrom="paragraph">
              <wp:posOffset>-85725</wp:posOffset>
            </wp:positionV>
            <wp:extent cx="1647825" cy="1181100"/>
            <wp:effectExtent l="19050" t="0" r="9525" b="0"/>
            <wp:wrapNone/>
            <wp:docPr id="53" name="Рисунок 36" descr="3136947c29805d9ce57ddc326796c83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36947c29805d9ce57ddc326796c830_bi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-514350</wp:posOffset>
            </wp:positionV>
            <wp:extent cx="7581900" cy="10763250"/>
            <wp:effectExtent l="19050" t="0" r="0" b="0"/>
            <wp:wrapNone/>
            <wp:docPr id="52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B2AAB" w:rsidRPr="00BD6B21">
        <w:rPr>
          <w:color w:val="000000"/>
          <w:sz w:val="28"/>
          <w:szCs w:val="28"/>
        </w:rPr>
        <w:t>Что не может он рядом встать,</w:t>
      </w:r>
      <w:r w:rsidR="00227983" w:rsidRPr="00227983">
        <w:rPr>
          <w:noProof/>
          <w:color w:val="000000"/>
          <w:sz w:val="28"/>
          <w:szCs w:val="28"/>
        </w:rPr>
        <w:t xml:space="preserve"> 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BD6B21">
        <w:rPr>
          <w:color w:val="000000"/>
          <w:sz w:val="28"/>
          <w:szCs w:val="28"/>
        </w:rPr>
        <w:t>По-сыновьи</w:t>
      </w:r>
      <w:proofErr w:type="spellEnd"/>
      <w:r w:rsidRPr="00BD6B21">
        <w:rPr>
          <w:color w:val="000000"/>
          <w:sz w:val="28"/>
          <w:szCs w:val="28"/>
        </w:rPr>
        <w:t xml:space="preserve"> нежно обнять.</w:t>
      </w:r>
    </w:p>
    <w:p w:rsidR="002A70F1" w:rsidRDefault="002A70F1" w:rsidP="002A70F1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</w:t>
      </w:r>
      <w:r w:rsidR="009E58D8" w:rsidRPr="00BD6B21">
        <w:rPr>
          <w:b/>
          <w:bCs/>
          <w:i/>
          <w:iCs/>
          <w:sz w:val="28"/>
          <w:szCs w:val="28"/>
        </w:rPr>
        <w:t>Учащиеся 9-11 классов исполня</w:t>
      </w:r>
      <w:r w:rsidR="00227983">
        <w:rPr>
          <w:b/>
          <w:bCs/>
          <w:i/>
          <w:iCs/>
          <w:sz w:val="28"/>
          <w:szCs w:val="28"/>
        </w:rPr>
        <w:t>ют песню</w:t>
      </w:r>
    </w:p>
    <w:p w:rsidR="00BB2AAB" w:rsidRPr="00BD6B21" w:rsidRDefault="002A70F1" w:rsidP="002A70F1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                                        </w:t>
      </w:r>
      <w:r w:rsidR="00227983">
        <w:rPr>
          <w:b/>
          <w:bCs/>
          <w:i/>
          <w:iCs/>
          <w:sz w:val="28"/>
          <w:szCs w:val="28"/>
        </w:rPr>
        <w:t>«До свидания, мальчики</w:t>
      </w:r>
      <w:r w:rsidR="009E58D8" w:rsidRPr="00BD6B21">
        <w:rPr>
          <w:b/>
          <w:bCs/>
          <w:i/>
          <w:iCs/>
          <w:sz w:val="28"/>
          <w:szCs w:val="28"/>
        </w:rPr>
        <w:t>»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Юнармеец:</w:t>
      </w:r>
    </w:p>
    <w:p w:rsidR="00227983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Если б знали, Вы павшие,</w:t>
      </w:r>
      <w:r w:rsidRPr="00BD6B21">
        <w:rPr>
          <w:color w:val="000000"/>
          <w:sz w:val="28"/>
          <w:szCs w:val="28"/>
        </w:rPr>
        <w:br/>
        <w:t>Что Вас помнят друзья,</w:t>
      </w:r>
      <w:r w:rsidR="00227983" w:rsidRPr="00227983">
        <w:rPr>
          <w:noProof/>
          <w:color w:val="000000"/>
          <w:sz w:val="28"/>
          <w:szCs w:val="28"/>
        </w:rPr>
        <w:t xml:space="preserve"> </w:t>
      </w:r>
      <w:r w:rsidRPr="00BD6B21">
        <w:rPr>
          <w:color w:val="000000"/>
          <w:sz w:val="28"/>
          <w:szCs w:val="28"/>
        </w:rPr>
        <w:br/>
        <w:t>Что в минуты свободные</w:t>
      </w:r>
      <w:r w:rsidRPr="00BD6B21">
        <w:rPr>
          <w:color w:val="000000"/>
          <w:sz w:val="28"/>
          <w:szCs w:val="28"/>
        </w:rPr>
        <w:br/>
        <w:t>Ваши чтут имена.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br/>
      </w:r>
      <w:r w:rsidRPr="00BD6B21">
        <w:rPr>
          <w:b/>
          <w:bCs/>
          <w:color w:val="000000"/>
          <w:sz w:val="28"/>
          <w:szCs w:val="28"/>
        </w:rPr>
        <w:t>Юнармеец: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И расскажут живые,</w:t>
      </w:r>
      <w:r w:rsidRPr="00BD6B21">
        <w:rPr>
          <w:color w:val="000000"/>
          <w:sz w:val="28"/>
          <w:szCs w:val="28"/>
        </w:rPr>
        <w:br/>
        <w:t>Что пришлось Вам пройти,</w:t>
      </w:r>
      <w:r w:rsidRPr="00BD6B21">
        <w:rPr>
          <w:color w:val="000000"/>
          <w:sz w:val="28"/>
          <w:szCs w:val="28"/>
        </w:rPr>
        <w:br/>
        <w:t>Что пришлось Вам увидеть,</w:t>
      </w:r>
      <w:r w:rsidRPr="00BD6B21">
        <w:rPr>
          <w:color w:val="000000"/>
          <w:sz w:val="28"/>
          <w:szCs w:val="28"/>
        </w:rPr>
        <w:br/>
        <w:t>На армейском пути!</w:t>
      </w:r>
    </w:p>
    <w:p w:rsidR="00227983" w:rsidRPr="00BD6B21" w:rsidRDefault="00227983" w:rsidP="0022798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Юнармеец: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 xml:space="preserve"> Война свои подарки раздала: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Кому звезда на грудь, кому на холмик,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Кого-то развенчала догола,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А кто-то вписан в жизни многотомник.</w:t>
      </w:r>
    </w:p>
    <w:p w:rsidR="00227983" w:rsidRPr="00BD6B21" w:rsidRDefault="00227983" w:rsidP="0022798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Юнармеец: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Пусть десять, двадцать, тридцать лет пройдет,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И время врачевать умеет раны,</w:t>
      </w:r>
    </w:p>
    <w:p w:rsidR="00BB2AAB" w:rsidRPr="00BD6B21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Давайте помнить тех, кто не придет,</w:t>
      </w:r>
    </w:p>
    <w:p w:rsidR="00BB2AAB" w:rsidRDefault="00BB2AAB" w:rsidP="00BB2AAB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Нельзя нам забывать Афганистана.</w:t>
      </w:r>
    </w:p>
    <w:p w:rsidR="009E58D8" w:rsidRPr="00BD6B21" w:rsidRDefault="009E58D8" w:rsidP="00BB2AAB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BD6B21">
        <w:rPr>
          <w:b/>
          <w:color w:val="000000"/>
          <w:sz w:val="28"/>
          <w:szCs w:val="28"/>
        </w:rPr>
        <w:t>Ведущий</w:t>
      </w:r>
    </w:p>
    <w:p w:rsidR="009E58D8" w:rsidRPr="00BD6B21" w:rsidRDefault="009E58D8" w:rsidP="009E58D8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D6B21">
        <w:rPr>
          <w:sz w:val="28"/>
          <w:szCs w:val="28"/>
        </w:rPr>
        <w:t xml:space="preserve">Афганская война оставила печальный след в судьбах многих семей, лишила жизни или покалечила тысячи молодых людей. Наши земляки </w:t>
      </w:r>
      <w:proofErr w:type="gramStart"/>
      <w:r w:rsidRPr="00BD6B21">
        <w:rPr>
          <w:sz w:val="28"/>
          <w:szCs w:val="28"/>
        </w:rPr>
        <w:t xml:space="preserve">тоже </w:t>
      </w:r>
      <w:r w:rsidR="00705801" w:rsidRPr="00BD6B21">
        <w:rPr>
          <w:sz w:val="28"/>
          <w:szCs w:val="28"/>
        </w:rPr>
        <w:t xml:space="preserve"> не</w:t>
      </w:r>
      <w:proofErr w:type="gramEnd"/>
      <w:r w:rsidRPr="00BD6B21">
        <w:rPr>
          <w:sz w:val="28"/>
          <w:szCs w:val="28"/>
        </w:rPr>
        <w:t xml:space="preserve"> остались в стороне, с честью и достоинством выполнили свой воинский долг. </w:t>
      </w:r>
    </w:p>
    <w:p w:rsidR="00AA5110" w:rsidRPr="00227983" w:rsidRDefault="00AA5110" w:rsidP="00AA5110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  <w:u w:val="single"/>
        </w:rPr>
      </w:pPr>
      <w:r w:rsidRPr="00227983">
        <w:rPr>
          <w:b/>
          <w:color w:val="000000"/>
          <w:sz w:val="28"/>
          <w:szCs w:val="28"/>
          <w:u w:val="single"/>
        </w:rPr>
        <w:t>Вспомним их:</w:t>
      </w:r>
    </w:p>
    <w:p w:rsidR="009E58D8" w:rsidRPr="00BD6B21" w:rsidRDefault="009E58D8" w:rsidP="009E58D8">
      <w:pPr>
        <w:pStyle w:val="a6"/>
        <w:rPr>
          <w:rFonts w:ascii="Times New Roman" w:hAnsi="Times New Roman" w:cs="Times New Roman"/>
          <w:color w:val="002060"/>
          <w:sz w:val="28"/>
          <w:szCs w:val="28"/>
        </w:rPr>
      </w:pPr>
    </w:p>
    <w:p w:rsidR="009E58D8" w:rsidRPr="00BD6B21" w:rsidRDefault="00506F8B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4914900</wp:posOffset>
            </wp:positionH>
            <wp:positionV relativeFrom="margin">
              <wp:posOffset>8391525</wp:posOffset>
            </wp:positionV>
            <wp:extent cx="1524000" cy="1524000"/>
            <wp:effectExtent l="19050" t="0" r="0" b="0"/>
            <wp:wrapSquare wrapText="bothSides"/>
            <wp:docPr id="54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58D8" w:rsidRPr="00BD6B21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9E58D8" w:rsidRPr="00BD6B21">
        <w:rPr>
          <w:rFonts w:ascii="Times New Roman" w:hAnsi="Times New Roman" w:cs="Times New Roman"/>
          <w:b/>
          <w:sz w:val="28"/>
          <w:szCs w:val="28"/>
        </w:rPr>
        <w:t>Балан  Александр</w:t>
      </w:r>
      <w:proofErr w:type="gramEnd"/>
      <w:r w:rsidR="009E58D8" w:rsidRPr="00BD6B21">
        <w:rPr>
          <w:rFonts w:ascii="Times New Roman" w:hAnsi="Times New Roman" w:cs="Times New Roman"/>
          <w:b/>
          <w:sz w:val="28"/>
          <w:szCs w:val="28"/>
        </w:rPr>
        <w:t xml:space="preserve">  Георгиевич</w:t>
      </w:r>
    </w:p>
    <w:p w:rsidR="009E58D8" w:rsidRPr="00BD6B21" w:rsidRDefault="009E58D8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E58D8" w:rsidRPr="00BD6B21" w:rsidRDefault="009E58D8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Болдарев  Александр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Владимирович</w:t>
      </w:r>
    </w:p>
    <w:p w:rsidR="009E58D8" w:rsidRPr="00BD6B21" w:rsidRDefault="009E58D8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E58D8" w:rsidRPr="00BD6B21" w:rsidRDefault="009E58D8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Брайловский</w:t>
      </w:r>
      <w:proofErr w:type="spell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Николай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Сергеевич</w:t>
      </w:r>
    </w:p>
    <w:p w:rsidR="009E58D8" w:rsidRPr="00BD6B21" w:rsidRDefault="009E58D8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E58D8" w:rsidRPr="00BD6B21" w:rsidRDefault="009E58D8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Гармай</w:t>
      </w:r>
      <w:proofErr w:type="spell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Андрей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Григорьевич</w:t>
      </w:r>
    </w:p>
    <w:p w:rsidR="009E58D8" w:rsidRPr="00BD6B21" w:rsidRDefault="00506F8B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95250</wp:posOffset>
            </wp:positionV>
            <wp:extent cx="1647825" cy="1181100"/>
            <wp:effectExtent l="19050" t="0" r="9525" b="0"/>
            <wp:wrapNone/>
            <wp:docPr id="56" name="Рисунок 36" descr="3136947c29805d9ce57ddc326796c83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36947c29805d9ce57ddc326796c830_bi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-514350</wp:posOffset>
            </wp:positionV>
            <wp:extent cx="7581900" cy="10763250"/>
            <wp:effectExtent l="19050" t="0" r="0" b="0"/>
            <wp:wrapNone/>
            <wp:docPr id="55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58D8" w:rsidRPr="00BD6B21" w:rsidRDefault="009E58D8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Калашников  Владимир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Викторович</w:t>
      </w:r>
    </w:p>
    <w:p w:rsidR="009E58D8" w:rsidRPr="00BD6B21" w:rsidRDefault="009E58D8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9E58D8" w:rsidRPr="00BD6B21" w:rsidRDefault="009E58D8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Копанев</w:t>
      </w:r>
      <w:proofErr w:type="spell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Анатолий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Викторович</w:t>
      </w:r>
    </w:p>
    <w:p w:rsidR="009E58D8" w:rsidRPr="00BD6B21" w:rsidRDefault="009E58D8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C528A" w:rsidRPr="00BD6B21" w:rsidRDefault="009E58D8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Королёв  Алексей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И</w:t>
      </w:r>
      <w:r w:rsidR="000C528A" w:rsidRPr="00BD6B21">
        <w:rPr>
          <w:rFonts w:ascii="Times New Roman" w:hAnsi="Times New Roman" w:cs="Times New Roman"/>
          <w:b/>
          <w:sz w:val="28"/>
          <w:szCs w:val="28"/>
        </w:rPr>
        <w:t xml:space="preserve"> Иванович</w:t>
      </w: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Кучеренко  Александр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Васильевич</w:t>
      </w: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Магамедзагиров</w:t>
      </w:r>
      <w:proofErr w:type="spell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Владимир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Михайлович</w:t>
      </w: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Меркулов  Юрий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Николаевич</w:t>
      </w: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Мишин  Василий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Иванович</w:t>
      </w: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C528A" w:rsidRPr="00BD6B21" w:rsidRDefault="00227983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0C528A" w:rsidRPr="00BD6B21">
        <w:rPr>
          <w:rFonts w:ascii="Times New Roman" w:hAnsi="Times New Roman" w:cs="Times New Roman"/>
          <w:b/>
          <w:sz w:val="28"/>
          <w:szCs w:val="28"/>
        </w:rPr>
        <w:t>Олейников  Владимир</w:t>
      </w:r>
      <w:proofErr w:type="gramEnd"/>
      <w:r w:rsidR="000C528A" w:rsidRPr="00BD6B21">
        <w:rPr>
          <w:rFonts w:ascii="Times New Roman" w:hAnsi="Times New Roman" w:cs="Times New Roman"/>
          <w:b/>
          <w:sz w:val="28"/>
          <w:szCs w:val="28"/>
        </w:rPr>
        <w:t xml:space="preserve">  Анатольевич</w:t>
      </w: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Сёмкин  Сергей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Владимирович</w:t>
      </w: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C528A" w:rsidRPr="00BD6B21" w:rsidRDefault="000C528A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BD6B21">
        <w:rPr>
          <w:rFonts w:ascii="Times New Roman" w:hAnsi="Times New Roman" w:cs="Times New Roman"/>
          <w:b/>
          <w:sz w:val="28"/>
          <w:szCs w:val="28"/>
        </w:rPr>
        <w:t>Сердюков  Валерий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 Иванович</w:t>
      </w:r>
    </w:p>
    <w:p w:rsidR="000C528A" w:rsidRPr="00BD6B21" w:rsidRDefault="000C528A" w:rsidP="000C528A">
      <w:pPr>
        <w:pStyle w:val="a6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C528A" w:rsidRPr="00BD6B21" w:rsidRDefault="000C528A" w:rsidP="000C528A">
      <w:pPr>
        <w:pStyle w:val="a6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BD6B21">
        <w:rPr>
          <w:rFonts w:ascii="Times New Roman" w:hAnsi="Times New Roman" w:cs="Times New Roman"/>
          <w:b/>
          <w:color w:val="002060"/>
          <w:sz w:val="28"/>
          <w:szCs w:val="28"/>
        </w:rPr>
        <w:t>Ведущая</w:t>
      </w:r>
    </w:p>
    <w:p w:rsidR="000C528A" w:rsidRPr="00BD6B21" w:rsidRDefault="000C528A" w:rsidP="000C528A">
      <w:pPr>
        <w:pStyle w:val="a6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C528A" w:rsidRPr="00A20290" w:rsidRDefault="000C528A" w:rsidP="000C528A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BD6B21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- </w:t>
      </w:r>
      <w:r w:rsidRPr="00A20290">
        <w:rPr>
          <w:rFonts w:ascii="Times New Roman" w:hAnsi="Times New Roman" w:cs="Times New Roman"/>
          <w:color w:val="000000" w:themeColor="text1"/>
          <w:sz w:val="28"/>
          <w:szCs w:val="28"/>
        </w:rPr>
        <w:t>Слово предоставля</w:t>
      </w:r>
      <w:r w:rsidR="00705801" w:rsidRPr="00A20290">
        <w:rPr>
          <w:rFonts w:ascii="Times New Roman" w:hAnsi="Times New Roman" w:cs="Times New Roman"/>
          <w:color w:val="000000" w:themeColor="text1"/>
          <w:sz w:val="28"/>
          <w:szCs w:val="28"/>
        </w:rPr>
        <w:t>ется</w:t>
      </w:r>
      <w:r w:rsidR="00705801" w:rsidRPr="00A202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705801" w:rsidRPr="00A202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Гармай</w:t>
      </w:r>
      <w:proofErr w:type="spellEnd"/>
      <w:r w:rsidR="00705801" w:rsidRPr="00A2029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Андрею Григорьевичу </w:t>
      </w:r>
      <w:r w:rsidR="00705801" w:rsidRPr="00A202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участнику военных действий в ре</w:t>
      </w:r>
      <w:r w:rsidR="00AA5110" w:rsidRPr="00A202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спублике </w:t>
      </w:r>
      <w:proofErr w:type="gramStart"/>
      <w:r w:rsidR="00AA5110" w:rsidRPr="00A202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Афганистан,  председателю</w:t>
      </w:r>
      <w:proofErr w:type="gramEnd"/>
      <w:r w:rsidR="00AA5110" w:rsidRPr="00A202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Михайловского отделения Российского союза ветеранов Афганистана. </w:t>
      </w:r>
      <w:r w:rsidR="00A202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 награжден медалью «За Отвагу». З</w:t>
      </w:r>
      <w:r w:rsidR="00705801" w:rsidRPr="00A202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 участие в операции «Хост» - орденом «Красной Звезды».</w:t>
      </w:r>
    </w:p>
    <w:p w:rsidR="00705801" w:rsidRPr="00BD6B21" w:rsidRDefault="00705801" w:rsidP="000C528A">
      <w:pPr>
        <w:pStyle w:val="a6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0C528A" w:rsidRDefault="00506F8B" w:rsidP="000C528A">
      <w:pPr>
        <w:pStyle w:val="a6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2060"/>
          <w:sz w:val="28"/>
          <w:szCs w:val="28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margin">
              <wp:posOffset>4962525</wp:posOffset>
            </wp:positionH>
            <wp:positionV relativeFrom="margin">
              <wp:posOffset>8372475</wp:posOffset>
            </wp:positionV>
            <wp:extent cx="1524000" cy="1524000"/>
            <wp:effectExtent l="19050" t="0" r="0" b="0"/>
            <wp:wrapSquare wrapText="bothSides"/>
            <wp:docPr id="3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5110" w:rsidRPr="00BD6B21">
        <w:rPr>
          <w:rFonts w:ascii="Times New Roman" w:hAnsi="Times New Roman" w:cs="Times New Roman"/>
          <w:b/>
          <w:noProof/>
          <w:color w:val="002060"/>
          <w:sz w:val="28"/>
          <w:szCs w:val="28"/>
        </w:rPr>
        <w:drawing>
          <wp:inline distT="0" distB="0" distL="0" distR="0">
            <wp:extent cx="2339895" cy="3514725"/>
            <wp:effectExtent l="19050" t="0" r="3255" b="0"/>
            <wp:docPr id="1" name="Рисунок 1" descr="C:\Users\user\Downloads\гарм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гармай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721" cy="35144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F8B" w:rsidRPr="00BD6B21" w:rsidRDefault="00506F8B" w:rsidP="000C528A">
      <w:pPr>
        <w:pStyle w:val="a6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506F8B" w:rsidRDefault="00506F8B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C528A" w:rsidRPr="00BD6B21" w:rsidRDefault="00506F8B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-485775</wp:posOffset>
            </wp:positionV>
            <wp:extent cx="7581900" cy="10763250"/>
            <wp:effectExtent l="19050" t="0" r="0" b="0"/>
            <wp:wrapNone/>
            <wp:docPr id="57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528A" w:rsidRPr="00BD6B21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0C528A" w:rsidRPr="00BD6B21">
        <w:rPr>
          <w:rFonts w:ascii="Times New Roman" w:hAnsi="Times New Roman" w:cs="Times New Roman"/>
          <w:sz w:val="28"/>
          <w:szCs w:val="28"/>
        </w:rPr>
        <w:t xml:space="preserve"> 15 февраля 1989 года Советские войска были выведены из Афганистана.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 xml:space="preserve">А до этого </w:t>
      </w:r>
      <w:r w:rsidR="00506F8B">
        <w:rPr>
          <w:rFonts w:ascii="Times New Roman" w:hAnsi="Times New Roman" w:cs="Times New Roman"/>
          <w:sz w:val="28"/>
          <w:szCs w:val="28"/>
        </w:rPr>
        <w:t>почти 10 лет войны. 10 лет боев</w:t>
      </w:r>
      <w:r w:rsidRPr="00BD6B21">
        <w:rPr>
          <w:rFonts w:ascii="Times New Roman" w:hAnsi="Times New Roman" w:cs="Times New Roman"/>
          <w:sz w:val="28"/>
          <w:szCs w:val="28"/>
        </w:rPr>
        <w:t>,</w:t>
      </w:r>
      <w:r w:rsidR="00506F8B">
        <w:rPr>
          <w:rFonts w:ascii="Times New Roman" w:hAnsi="Times New Roman" w:cs="Times New Roman"/>
          <w:sz w:val="28"/>
          <w:szCs w:val="28"/>
        </w:rPr>
        <w:t xml:space="preserve"> крови, страха</w:t>
      </w:r>
      <w:r w:rsidRPr="00BD6B21">
        <w:rPr>
          <w:rFonts w:ascii="Times New Roman" w:hAnsi="Times New Roman" w:cs="Times New Roman"/>
          <w:sz w:val="28"/>
          <w:szCs w:val="28"/>
        </w:rPr>
        <w:t>,</w:t>
      </w:r>
      <w:r w:rsidR="00506F8B">
        <w:rPr>
          <w:rFonts w:ascii="Times New Roman" w:hAnsi="Times New Roman" w:cs="Times New Roman"/>
          <w:sz w:val="28"/>
          <w:szCs w:val="28"/>
        </w:rPr>
        <w:t xml:space="preserve"> </w:t>
      </w:r>
      <w:r w:rsidRPr="00BD6B21">
        <w:rPr>
          <w:rFonts w:ascii="Times New Roman" w:hAnsi="Times New Roman" w:cs="Times New Roman"/>
          <w:sz w:val="28"/>
          <w:szCs w:val="28"/>
        </w:rPr>
        <w:t>подвигов.</w:t>
      </w:r>
    </w:p>
    <w:p w:rsidR="000C528A" w:rsidRPr="00BD6B21" w:rsidRDefault="00506F8B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524510</wp:posOffset>
            </wp:positionV>
            <wp:extent cx="1647825" cy="1181100"/>
            <wp:effectExtent l="19050" t="0" r="9525" b="0"/>
            <wp:wrapNone/>
            <wp:docPr id="58" name="Рисунок 36" descr="3136947c29805d9ce57ddc326796c83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36947c29805d9ce57ddc326796c830_bi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528A" w:rsidRPr="00BD6B21">
        <w:rPr>
          <w:rFonts w:ascii="Times New Roman" w:hAnsi="Times New Roman" w:cs="Times New Roman"/>
          <w:sz w:val="28"/>
          <w:szCs w:val="28"/>
        </w:rPr>
        <w:t>На истерзанных пулями и осколками афганских высотах, при защите мирных кишлаков, охране груза проявились лучшие черты характера наших молодых современников, солдат и офицеров.</w:t>
      </w:r>
    </w:p>
    <w:p w:rsidR="000C528A" w:rsidRPr="00BD6B21" w:rsidRDefault="008D1160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Юнармеец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Как мало лет он прожил…. Только двадцать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 xml:space="preserve">Но миг победы - </w:t>
      </w:r>
      <w:proofErr w:type="gramStart"/>
      <w:r w:rsidRPr="00BD6B21">
        <w:rPr>
          <w:rFonts w:ascii="Times New Roman" w:hAnsi="Times New Roman" w:cs="Times New Roman"/>
          <w:sz w:val="28"/>
          <w:szCs w:val="28"/>
        </w:rPr>
        <w:t>больше</w:t>
      </w:r>
      <w:proofErr w:type="gramEnd"/>
      <w:r w:rsidRPr="00BD6B21">
        <w:rPr>
          <w:rFonts w:ascii="Times New Roman" w:hAnsi="Times New Roman" w:cs="Times New Roman"/>
          <w:sz w:val="28"/>
          <w:szCs w:val="28"/>
        </w:rPr>
        <w:t xml:space="preserve"> чем года,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Как трудно умереть, чтобы остаться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Остаться в наших душах навсегда.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Нет, мужество случайным не бывает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Оно в душе солдата родилось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Когда он о друзьях не забывает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И с Родиной себя не мыслит врозь</w:t>
      </w:r>
      <w:r w:rsidR="00A20290">
        <w:rPr>
          <w:rFonts w:ascii="Times New Roman" w:hAnsi="Times New Roman" w:cs="Times New Roman"/>
          <w:sz w:val="28"/>
          <w:szCs w:val="28"/>
        </w:rPr>
        <w:t>.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Смотрю, смотрю в его лицо простое</w:t>
      </w:r>
      <w:r w:rsidR="00A20290">
        <w:rPr>
          <w:rFonts w:ascii="Times New Roman" w:hAnsi="Times New Roman" w:cs="Times New Roman"/>
          <w:sz w:val="28"/>
          <w:szCs w:val="28"/>
        </w:rPr>
        <w:t>.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Печальное тире между двух дат</w:t>
      </w:r>
      <w:r w:rsidR="00A20290">
        <w:rPr>
          <w:rFonts w:ascii="Times New Roman" w:hAnsi="Times New Roman" w:cs="Times New Roman"/>
          <w:sz w:val="28"/>
          <w:szCs w:val="28"/>
        </w:rPr>
        <w:t>.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И верю я, что только так и стоит</w:t>
      </w:r>
    </w:p>
    <w:p w:rsidR="000C528A" w:rsidRPr="00BD6B21" w:rsidRDefault="000C528A" w:rsidP="000C52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Жить на земле как жил на ней солдат.</w:t>
      </w:r>
    </w:p>
    <w:p w:rsidR="000C528A" w:rsidRPr="00BD6B21" w:rsidRDefault="000C528A" w:rsidP="000C528A">
      <w:pPr>
        <w:pStyle w:val="a6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05801" w:rsidRPr="00BD6B21" w:rsidRDefault="00AA5110" w:rsidP="000C528A">
      <w:pPr>
        <w:pStyle w:val="a6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D6B21">
        <w:rPr>
          <w:rFonts w:ascii="Times New Roman" w:hAnsi="Times New Roman" w:cs="Times New Roman"/>
          <w:b/>
          <w:sz w:val="28"/>
          <w:szCs w:val="28"/>
          <w:u w:val="single"/>
        </w:rPr>
        <w:t>Видеоролик  «</w:t>
      </w:r>
      <w:proofErr w:type="gramEnd"/>
      <w:r w:rsidRPr="00BD6B21">
        <w:rPr>
          <w:rFonts w:ascii="Times New Roman" w:hAnsi="Times New Roman" w:cs="Times New Roman"/>
          <w:b/>
          <w:sz w:val="28"/>
          <w:szCs w:val="28"/>
          <w:u w:val="single"/>
        </w:rPr>
        <w:t>Памяти павших в Афганистане волгоградцев»</w:t>
      </w:r>
    </w:p>
    <w:p w:rsidR="00AA5110" w:rsidRPr="00BD6B21" w:rsidRDefault="00AA5110" w:rsidP="000C528A">
      <w:pPr>
        <w:pStyle w:val="a6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D1160" w:rsidRPr="00BD6B21" w:rsidRDefault="008D1160" w:rsidP="000C528A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705801" w:rsidRPr="00BD6B21" w:rsidRDefault="00705801" w:rsidP="000C528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705801" w:rsidRPr="00BD6B21" w:rsidRDefault="00705801" w:rsidP="00705801">
      <w:pPr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Еще не стихла боль Афганистана.</w:t>
      </w:r>
    </w:p>
    <w:p w:rsidR="00705801" w:rsidRPr="00BD6B21" w:rsidRDefault="00705801" w:rsidP="00705801">
      <w:pPr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Еще в плену томятся сыновья.</w:t>
      </w:r>
    </w:p>
    <w:p w:rsidR="00705801" w:rsidRPr="00BD6B21" w:rsidRDefault="00705801" w:rsidP="00705801">
      <w:pPr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А у России вновь открылась рана</w:t>
      </w:r>
    </w:p>
    <w:p w:rsidR="00705801" w:rsidRPr="00BD6B21" w:rsidRDefault="00705801" w:rsidP="00705801">
      <w:pPr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 xml:space="preserve">С названием </w:t>
      </w:r>
      <w:proofErr w:type="gramStart"/>
      <w:r w:rsidRPr="00BD6B21">
        <w:rPr>
          <w:rFonts w:ascii="Times New Roman" w:hAnsi="Times New Roman" w:cs="Times New Roman"/>
          <w:sz w:val="28"/>
          <w:szCs w:val="28"/>
        </w:rPr>
        <w:t>пронзительным  -</w:t>
      </w:r>
      <w:proofErr w:type="gramEnd"/>
      <w:r w:rsidRPr="00BD6B21">
        <w:rPr>
          <w:rFonts w:ascii="Times New Roman" w:hAnsi="Times New Roman" w:cs="Times New Roman"/>
          <w:sz w:val="28"/>
          <w:szCs w:val="28"/>
        </w:rPr>
        <w:t xml:space="preserve"> Чечня.</w:t>
      </w:r>
    </w:p>
    <w:p w:rsidR="00607F17" w:rsidRPr="00BD6B21" w:rsidRDefault="00607F17" w:rsidP="00705801">
      <w:pPr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 xml:space="preserve">Туда как в бездну гонят эшелоны </w:t>
      </w:r>
    </w:p>
    <w:p w:rsidR="00607F17" w:rsidRPr="00BD6B21" w:rsidRDefault="00607F17" w:rsidP="00705801">
      <w:pPr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 xml:space="preserve">Вновь погибать мужчинам на Руси </w:t>
      </w:r>
    </w:p>
    <w:p w:rsidR="00607F17" w:rsidRPr="00BD6B21" w:rsidRDefault="00607F17" w:rsidP="00705801">
      <w:pPr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А вслед летят родительские стоны</w:t>
      </w:r>
    </w:p>
    <w:p w:rsidR="00607F17" w:rsidRPr="00BD6B21" w:rsidRDefault="00607F17" w:rsidP="00705801">
      <w:pPr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>Прости их господи! Помилуй и спаси!</w:t>
      </w:r>
    </w:p>
    <w:p w:rsidR="00607F17" w:rsidRPr="00BD6B21" w:rsidRDefault="00723AC7" w:rsidP="007058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margin">
              <wp:posOffset>4991100</wp:posOffset>
            </wp:positionH>
            <wp:positionV relativeFrom="margin">
              <wp:posOffset>8458200</wp:posOffset>
            </wp:positionV>
            <wp:extent cx="1524000" cy="1524000"/>
            <wp:effectExtent l="19050" t="0" r="0" b="0"/>
            <wp:wrapSquare wrapText="bothSides"/>
            <wp:docPr id="59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7F17" w:rsidRPr="00BD6B21">
        <w:rPr>
          <w:rFonts w:ascii="Times New Roman" w:hAnsi="Times New Roman" w:cs="Times New Roman"/>
          <w:sz w:val="28"/>
          <w:szCs w:val="28"/>
        </w:rPr>
        <w:t>10 декабря 1994 года с целью восстановления порядка в Чечню были введены вооруженные силы России. Война затянулась на долгие годы. В двух Чеченских войнах приняли участие более 600 тысяч российских солдат и несколько тысяч не вернулось.</w:t>
      </w:r>
    </w:p>
    <w:p w:rsidR="00AA5110" w:rsidRDefault="00AA5110" w:rsidP="00AA511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BD6B21">
        <w:rPr>
          <w:b/>
          <w:bCs/>
          <w:color w:val="000000"/>
          <w:sz w:val="28"/>
          <w:szCs w:val="28"/>
        </w:rPr>
        <w:t>Ведущая</w:t>
      </w:r>
      <w:proofErr w:type="gramStart"/>
      <w:r w:rsidRPr="00BD6B21">
        <w:rPr>
          <w:b/>
          <w:bCs/>
          <w:color w:val="000000"/>
          <w:sz w:val="28"/>
          <w:szCs w:val="28"/>
        </w:rPr>
        <w:t>:</w:t>
      </w:r>
      <w:r w:rsidRPr="00BD6B21">
        <w:rPr>
          <w:rStyle w:val="apple-converted-space"/>
          <w:b/>
          <w:bCs/>
          <w:color w:val="000000"/>
          <w:sz w:val="28"/>
          <w:szCs w:val="28"/>
        </w:rPr>
        <w:t> </w:t>
      </w:r>
      <w:r w:rsidRPr="00BD6B21">
        <w:rPr>
          <w:color w:val="000000"/>
          <w:sz w:val="28"/>
          <w:szCs w:val="28"/>
        </w:rPr>
        <w:t>У</w:t>
      </w:r>
      <w:proofErr w:type="gramEnd"/>
      <w:r w:rsidRPr="00BD6B21">
        <w:rPr>
          <w:color w:val="000000"/>
          <w:sz w:val="28"/>
          <w:szCs w:val="28"/>
        </w:rPr>
        <w:t xml:space="preserve"> этой войны нет подробной истории, она не написана отдельными томами. Мы знаем о ней ровно столько, сколько нам не опасно знать.</w:t>
      </w:r>
      <w:r w:rsidRPr="00BD6B21">
        <w:rPr>
          <w:rStyle w:val="apple-converted-space"/>
          <w:color w:val="000000"/>
          <w:sz w:val="28"/>
          <w:szCs w:val="28"/>
        </w:rPr>
        <w:t> </w:t>
      </w:r>
      <w:r w:rsidRPr="00BD6B21">
        <w:rPr>
          <w:color w:val="000000"/>
          <w:sz w:val="28"/>
          <w:szCs w:val="28"/>
        </w:rPr>
        <w:t xml:space="preserve">Хочется сегодня вспомнить слова из дневника мальчишки, который побывал на этой войне: «Я </w:t>
      </w:r>
      <w:r w:rsidRPr="00BD6B21">
        <w:rPr>
          <w:color w:val="000000"/>
          <w:sz w:val="28"/>
          <w:szCs w:val="28"/>
        </w:rPr>
        <w:lastRenderedPageBreak/>
        <w:t>думал, что война далеко и какое мне до этого дело, а она …Она рядом и может коснуться любого из нас».</w:t>
      </w:r>
    </w:p>
    <w:p w:rsidR="00A20290" w:rsidRPr="00BD6B21" w:rsidRDefault="00723AC7" w:rsidP="00AA511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-161290</wp:posOffset>
            </wp:positionV>
            <wp:extent cx="1647825" cy="1181100"/>
            <wp:effectExtent l="19050" t="0" r="9525" b="0"/>
            <wp:wrapNone/>
            <wp:docPr id="61" name="Рисунок 36" descr="3136947c29805d9ce57ddc326796c83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36947c29805d9ce57ddc326796c830_bi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-894715</wp:posOffset>
            </wp:positionV>
            <wp:extent cx="7581900" cy="10763250"/>
            <wp:effectExtent l="19050" t="0" r="0" b="0"/>
            <wp:wrapNone/>
            <wp:docPr id="60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20290" w:rsidRPr="00BD6B21">
        <w:rPr>
          <w:b/>
          <w:bCs/>
          <w:color w:val="000000"/>
          <w:sz w:val="28"/>
          <w:szCs w:val="28"/>
        </w:rPr>
        <w:t>Юноша</w:t>
      </w:r>
      <w:r w:rsidR="00A20290" w:rsidRPr="00BD6B21">
        <w:rPr>
          <w:color w:val="000000"/>
          <w:sz w:val="28"/>
          <w:szCs w:val="28"/>
        </w:rPr>
        <w:t>:</w:t>
      </w:r>
    </w:p>
    <w:p w:rsidR="00607F17" w:rsidRPr="00A20290" w:rsidRDefault="00607F17" w:rsidP="00607F17">
      <w:pPr>
        <w:pStyle w:val="Default"/>
        <w:rPr>
          <w:color w:val="FF0000"/>
          <w:sz w:val="28"/>
          <w:szCs w:val="28"/>
        </w:rPr>
      </w:pPr>
      <w:r w:rsidRPr="00A20290">
        <w:rPr>
          <w:b/>
          <w:bCs/>
          <w:color w:val="FF0000"/>
          <w:sz w:val="28"/>
          <w:szCs w:val="28"/>
        </w:rPr>
        <w:t>Я убит на чеченской войне. (</w:t>
      </w:r>
      <w:r w:rsidRPr="00A20290">
        <w:rPr>
          <w:color w:val="FF0000"/>
          <w:sz w:val="28"/>
          <w:szCs w:val="28"/>
        </w:rPr>
        <w:t xml:space="preserve">поэт Акинфов)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Был мальчишка я шустрый и бойкий,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В коридоре с друзьями бузил,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Получал пятёрки и двойки, </w:t>
      </w:r>
    </w:p>
    <w:p w:rsidR="00A20290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Но школу свою я любил.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Не спешите, постойте, ребята,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Побеседуйте тихо со мной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И скажите: «Какой был весёлый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И какой он ещё молодой».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Подождите, девчонки, смеяться, </w:t>
      </w:r>
    </w:p>
    <w:p w:rsidR="00AA5110" w:rsidRPr="00BD6B21" w:rsidRDefault="00607F17" w:rsidP="00607F17">
      <w:pPr>
        <w:pStyle w:val="a6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 xml:space="preserve">Посмотрите на этот портрет,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Мне исполнилось лишь 19,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А меня уже нет, просто нет.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Я войну эту страшную видел,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С автоматом я в бой уходил,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Чтобы вас здесь никто не обидел,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Чтобы вас здесь никто не убил.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Мать рыдает, горюет, страдает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Над могилою ранней моей,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Да поёт по весне, заливаясь,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Наш весёлый шальной соловей.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Побывайте у матери в доме,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Навестите родную мою,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Чтобы знала она, что о сыне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Кто-то помнит в родимом краю.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Погрустите и вы над могилой,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Принесите цветов полевых.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Чтобы пахло мне родиной милой </w:t>
      </w:r>
    </w:p>
    <w:p w:rsidR="00607F17" w:rsidRPr="00BD6B21" w:rsidRDefault="00607F17" w:rsidP="00607F17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На дорогах моих неземных. </w:t>
      </w:r>
    </w:p>
    <w:p w:rsidR="00C40FB9" w:rsidRPr="00BD6B21" w:rsidRDefault="00C40FB9" w:rsidP="00607F17">
      <w:pPr>
        <w:pStyle w:val="Default"/>
        <w:rPr>
          <w:sz w:val="28"/>
          <w:szCs w:val="28"/>
        </w:rPr>
      </w:pPr>
    </w:p>
    <w:p w:rsidR="00C40FB9" w:rsidRPr="00A20290" w:rsidRDefault="00C40FB9" w:rsidP="00607F17">
      <w:pPr>
        <w:pStyle w:val="Default"/>
        <w:rPr>
          <w:b/>
          <w:sz w:val="28"/>
          <w:szCs w:val="28"/>
          <w:u w:val="single"/>
        </w:rPr>
      </w:pPr>
      <w:r w:rsidRPr="00A20290">
        <w:rPr>
          <w:b/>
          <w:sz w:val="28"/>
          <w:szCs w:val="28"/>
          <w:u w:val="single"/>
        </w:rPr>
        <w:t>Песня «Молитва»</w:t>
      </w:r>
      <w:r w:rsidR="00723AC7">
        <w:rPr>
          <w:b/>
          <w:sz w:val="28"/>
          <w:szCs w:val="28"/>
          <w:u w:val="single"/>
        </w:rPr>
        <w:t xml:space="preserve"> </w:t>
      </w:r>
      <w:proofErr w:type="gramStart"/>
      <w:r w:rsidR="00723AC7">
        <w:rPr>
          <w:b/>
          <w:sz w:val="28"/>
          <w:szCs w:val="28"/>
          <w:u w:val="single"/>
        </w:rPr>
        <w:t>(</w:t>
      </w:r>
      <w:r w:rsidR="00723AC7" w:rsidRPr="00723AC7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723AC7" w:rsidRPr="00723AC7">
        <w:rPr>
          <w:sz w:val="28"/>
          <w:szCs w:val="28"/>
          <w:shd w:val="clear" w:color="auto" w:fill="FFFFFF"/>
        </w:rPr>
        <w:t>Музыка</w:t>
      </w:r>
      <w:proofErr w:type="gramEnd"/>
      <w:r w:rsidR="00723AC7" w:rsidRPr="00723AC7">
        <w:rPr>
          <w:sz w:val="28"/>
          <w:szCs w:val="28"/>
          <w:shd w:val="clear" w:color="auto" w:fill="FFFFFF"/>
        </w:rPr>
        <w:t xml:space="preserve">: </w:t>
      </w:r>
      <w:proofErr w:type="spellStart"/>
      <w:r w:rsidR="00723AC7" w:rsidRPr="00723AC7">
        <w:rPr>
          <w:sz w:val="28"/>
          <w:szCs w:val="28"/>
          <w:shd w:val="clear" w:color="auto" w:fill="FFFFFF"/>
        </w:rPr>
        <w:t>Доровских</w:t>
      </w:r>
      <w:proofErr w:type="spellEnd"/>
      <w:r w:rsidR="00723AC7" w:rsidRPr="00723AC7">
        <w:rPr>
          <w:sz w:val="28"/>
          <w:szCs w:val="28"/>
          <w:shd w:val="clear" w:color="auto" w:fill="FFFFFF"/>
        </w:rPr>
        <w:t xml:space="preserve"> А. Стихи: </w:t>
      </w:r>
      <w:proofErr w:type="spellStart"/>
      <w:r w:rsidR="00723AC7" w:rsidRPr="00723AC7">
        <w:rPr>
          <w:sz w:val="28"/>
          <w:szCs w:val="28"/>
          <w:shd w:val="clear" w:color="auto" w:fill="FFFFFF"/>
        </w:rPr>
        <w:t>Доровских</w:t>
      </w:r>
      <w:proofErr w:type="spellEnd"/>
      <w:r w:rsidR="00723AC7" w:rsidRPr="00723AC7">
        <w:rPr>
          <w:sz w:val="28"/>
          <w:szCs w:val="28"/>
          <w:shd w:val="clear" w:color="auto" w:fill="FFFFFF"/>
        </w:rPr>
        <w:t xml:space="preserve"> А.</w:t>
      </w:r>
      <w:r w:rsidR="00723AC7" w:rsidRPr="00723AC7">
        <w:rPr>
          <w:b/>
          <w:sz w:val="28"/>
          <w:szCs w:val="28"/>
          <w:shd w:val="clear" w:color="auto" w:fill="FFFFFF"/>
        </w:rPr>
        <w:t>)</w:t>
      </w:r>
    </w:p>
    <w:p w:rsidR="00A20290" w:rsidRDefault="00A20290" w:rsidP="00607F17">
      <w:pPr>
        <w:pStyle w:val="Default"/>
        <w:rPr>
          <w:b/>
          <w:sz w:val="28"/>
          <w:szCs w:val="28"/>
        </w:rPr>
      </w:pPr>
    </w:p>
    <w:p w:rsidR="00A20290" w:rsidRPr="00BD6B21" w:rsidRDefault="00A20290" w:rsidP="00A2029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AA5110" w:rsidRPr="00A20290" w:rsidRDefault="00AA5110" w:rsidP="00AA5110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02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нашей </w:t>
      </w:r>
      <w:proofErr w:type="spellStart"/>
      <w:r w:rsidRPr="00A20290">
        <w:rPr>
          <w:rFonts w:ascii="Times New Roman" w:hAnsi="Times New Roman" w:cs="Times New Roman"/>
          <w:color w:val="000000" w:themeColor="text1"/>
          <w:sz w:val="28"/>
          <w:szCs w:val="28"/>
        </w:rPr>
        <w:t>Сидорской</w:t>
      </w:r>
      <w:proofErr w:type="spellEnd"/>
      <w:r w:rsidRPr="00A202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сельской территории</w:t>
      </w:r>
      <w:ins w:id="1" w:author="Unknown">
        <w:r w:rsidRPr="00A2029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ins>
      <w:r w:rsidR="00A202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есть живая память </w:t>
      </w:r>
      <w:proofErr w:type="gramStart"/>
      <w:r w:rsidR="00A202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чеченской </w:t>
      </w:r>
      <w:ins w:id="2" w:author="Unknown">
        <w:r w:rsidRPr="00A2029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ins>
      <w:r w:rsidR="00A20290">
        <w:rPr>
          <w:rFonts w:ascii="Times New Roman" w:hAnsi="Times New Roman" w:cs="Times New Roman"/>
          <w:color w:val="000000" w:themeColor="text1"/>
          <w:sz w:val="28"/>
          <w:szCs w:val="28"/>
        </w:rPr>
        <w:t>войны</w:t>
      </w:r>
      <w:proofErr w:type="gramEnd"/>
      <w:r w:rsidR="00A202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- это</w:t>
      </w:r>
      <w:ins w:id="3" w:author="Unknown">
        <w:r w:rsidRPr="00A20290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ins>
      <w:r w:rsidRPr="00A20290">
        <w:rPr>
          <w:rFonts w:ascii="Times New Roman" w:hAnsi="Times New Roman" w:cs="Times New Roman"/>
          <w:color w:val="000000" w:themeColor="text1"/>
          <w:sz w:val="28"/>
          <w:szCs w:val="28"/>
        </w:rPr>
        <w:t>её участники</w:t>
      </w:r>
      <w:r w:rsidR="00723A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202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наши земляки. Им, оставшихся в живых</w:t>
      </w:r>
      <w:r w:rsidR="00723AC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A202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пришлось пройти через тяготы и лишения войны, показав силу духа, характер, мужество и патриотизм.</w:t>
      </w:r>
    </w:p>
    <w:p w:rsidR="00AA5110" w:rsidRPr="00A20290" w:rsidRDefault="00AA5110" w:rsidP="00AA5110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5110" w:rsidRDefault="00AA5110" w:rsidP="00AA5110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  <w:u w:val="single"/>
        </w:rPr>
      </w:pPr>
      <w:r w:rsidRPr="00A20290">
        <w:rPr>
          <w:b/>
          <w:color w:val="000000"/>
          <w:sz w:val="28"/>
          <w:szCs w:val="28"/>
          <w:u w:val="single"/>
        </w:rPr>
        <w:t>Вспомним их:</w:t>
      </w:r>
    </w:p>
    <w:p w:rsidR="00E2302E" w:rsidRPr="00A20290" w:rsidRDefault="00723AC7" w:rsidP="00AA5110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  <w:u w:val="single"/>
        </w:rPr>
      </w:pPr>
      <w:r>
        <w:rPr>
          <w:b/>
          <w:noProof/>
          <w:color w:val="000000"/>
          <w:sz w:val="28"/>
          <w:szCs w:val="28"/>
          <w:u w:val="single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margin">
              <wp:posOffset>4943475</wp:posOffset>
            </wp:positionH>
            <wp:positionV relativeFrom="margin">
              <wp:posOffset>8439150</wp:posOffset>
            </wp:positionV>
            <wp:extent cx="1524000" cy="1524000"/>
            <wp:effectExtent l="19050" t="0" r="0" b="0"/>
            <wp:wrapSquare wrapText="bothSides"/>
            <wp:docPr id="4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Бакчеев</w:t>
      </w:r>
      <w:proofErr w:type="spell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Виктор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E2302E">
        <w:rPr>
          <w:rFonts w:ascii="Times New Roman" w:hAnsi="Times New Roman" w:cs="Times New Roman"/>
          <w:b/>
          <w:sz w:val="28"/>
          <w:szCs w:val="28"/>
        </w:rPr>
        <w:t>Прокофьевич</w:t>
      </w:r>
      <w:proofErr w:type="spellEnd"/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Брайловский</w:t>
      </w:r>
      <w:proofErr w:type="spell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Александр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Викторович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Бурдин</w:t>
      </w:r>
      <w:proofErr w:type="spell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Александр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Александрович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Ефанов  Александр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Николаевич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2302E">
        <w:rPr>
          <w:rFonts w:ascii="Times New Roman" w:hAnsi="Times New Roman" w:cs="Times New Roman"/>
          <w:b/>
          <w:sz w:val="28"/>
          <w:szCs w:val="28"/>
        </w:rPr>
        <w:t>Ефанов Виктор Григорьевич</w:t>
      </w:r>
    </w:p>
    <w:p w:rsidR="00AA5110" w:rsidRPr="00E2302E" w:rsidRDefault="00723AC7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-95250</wp:posOffset>
            </wp:positionV>
            <wp:extent cx="1647825" cy="1181100"/>
            <wp:effectExtent l="19050" t="0" r="9525" b="0"/>
            <wp:wrapNone/>
            <wp:docPr id="64" name="Рисунок 36" descr="3136947c29805d9ce57ddc326796c83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36947c29805d9ce57ddc326796c830_bi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-485775</wp:posOffset>
            </wp:positionV>
            <wp:extent cx="7581900" cy="10763250"/>
            <wp:effectExtent l="19050" t="0" r="0" b="0"/>
            <wp:wrapNone/>
            <wp:docPr id="62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 w:rsidR="00AA5110" w:rsidRPr="00E2302E">
        <w:rPr>
          <w:rFonts w:ascii="Times New Roman" w:hAnsi="Times New Roman" w:cs="Times New Roman"/>
          <w:b/>
          <w:sz w:val="28"/>
          <w:szCs w:val="28"/>
        </w:rPr>
        <w:t>Кладиев</w:t>
      </w:r>
      <w:proofErr w:type="spellEnd"/>
      <w:r w:rsidR="00AA5110" w:rsidRPr="00E2302E">
        <w:rPr>
          <w:rFonts w:ascii="Times New Roman" w:hAnsi="Times New Roman" w:cs="Times New Roman"/>
          <w:b/>
          <w:sz w:val="28"/>
          <w:szCs w:val="28"/>
        </w:rPr>
        <w:t xml:space="preserve">  Алексей</w:t>
      </w:r>
      <w:proofErr w:type="gramEnd"/>
      <w:r w:rsidR="00AA5110" w:rsidRPr="00E2302E">
        <w:rPr>
          <w:rFonts w:ascii="Times New Roman" w:hAnsi="Times New Roman" w:cs="Times New Roman"/>
          <w:b/>
          <w:sz w:val="28"/>
          <w:szCs w:val="28"/>
        </w:rPr>
        <w:t xml:space="preserve">  Николаевич</w:t>
      </w:r>
    </w:p>
    <w:p w:rsidR="00AA5110" w:rsidRPr="00E2302E" w:rsidRDefault="00E2302E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margin">
              <wp:posOffset>5067300</wp:posOffset>
            </wp:positionH>
            <wp:positionV relativeFrom="margin">
              <wp:posOffset>8505825</wp:posOffset>
            </wp:positionV>
            <wp:extent cx="1524000" cy="1524000"/>
            <wp:effectExtent l="19050" t="0" r="0" b="0"/>
            <wp:wrapSquare wrapText="bothSides"/>
            <wp:docPr id="63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AA5110" w:rsidRPr="00E2302E">
        <w:rPr>
          <w:rFonts w:ascii="Times New Roman" w:hAnsi="Times New Roman" w:cs="Times New Roman"/>
          <w:b/>
          <w:sz w:val="28"/>
          <w:szCs w:val="28"/>
        </w:rPr>
        <w:t>Кулешов  Алексей</w:t>
      </w:r>
      <w:proofErr w:type="gramEnd"/>
      <w:r w:rsidR="00AA5110" w:rsidRPr="00E2302E">
        <w:rPr>
          <w:rFonts w:ascii="Times New Roman" w:hAnsi="Times New Roman" w:cs="Times New Roman"/>
          <w:b/>
          <w:sz w:val="28"/>
          <w:szCs w:val="28"/>
        </w:rPr>
        <w:t xml:space="preserve">  Николаевич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2302E">
        <w:rPr>
          <w:rFonts w:ascii="Times New Roman" w:hAnsi="Times New Roman" w:cs="Times New Roman"/>
          <w:b/>
          <w:sz w:val="28"/>
          <w:szCs w:val="28"/>
        </w:rPr>
        <w:t>Иващенко Кирилл Анатольевич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Манушкин</w:t>
      </w:r>
      <w:proofErr w:type="spell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Андрей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Александрович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Мельников  Павел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Григорьевич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Моргачев</w:t>
      </w:r>
      <w:proofErr w:type="spell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Андрей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Борисович </w:t>
      </w:r>
      <w:r w:rsidR="00E2302E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E2302E">
        <w:rPr>
          <w:rFonts w:ascii="Times New Roman" w:hAnsi="Times New Roman" w:cs="Times New Roman"/>
          <w:b/>
          <w:sz w:val="28"/>
          <w:szCs w:val="28"/>
        </w:rPr>
        <w:t xml:space="preserve"> танкист,</w:t>
      </w:r>
      <w:r w:rsidR="00E23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302E">
        <w:rPr>
          <w:rFonts w:ascii="Times New Roman" w:hAnsi="Times New Roman" w:cs="Times New Roman"/>
          <w:b/>
          <w:sz w:val="28"/>
          <w:szCs w:val="28"/>
        </w:rPr>
        <w:t>участвовал в Грозном, попали под обстрел</w:t>
      </w:r>
      <w:r w:rsidR="00E2302E">
        <w:rPr>
          <w:rFonts w:ascii="Times New Roman" w:hAnsi="Times New Roman" w:cs="Times New Roman"/>
          <w:b/>
          <w:sz w:val="28"/>
          <w:szCs w:val="28"/>
        </w:rPr>
        <w:t>,</w:t>
      </w:r>
      <w:r w:rsidRPr="00E2302E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E2302E">
        <w:rPr>
          <w:rFonts w:ascii="Times New Roman" w:hAnsi="Times New Roman" w:cs="Times New Roman"/>
          <w:b/>
          <w:sz w:val="28"/>
          <w:szCs w:val="28"/>
        </w:rPr>
        <w:t>осыпались мины и оторвало ногу. У</w:t>
      </w:r>
      <w:r w:rsidRPr="00E2302E">
        <w:rPr>
          <w:rFonts w:ascii="Times New Roman" w:hAnsi="Times New Roman" w:cs="Times New Roman"/>
          <w:b/>
          <w:sz w:val="28"/>
          <w:szCs w:val="28"/>
        </w:rPr>
        <w:t xml:space="preserve"> него сейчас протез,</w:t>
      </w:r>
      <w:r w:rsidR="00E23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302E">
        <w:rPr>
          <w:rFonts w:ascii="Times New Roman" w:hAnsi="Times New Roman" w:cs="Times New Roman"/>
          <w:b/>
          <w:sz w:val="28"/>
          <w:szCs w:val="28"/>
        </w:rPr>
        <w:t>а командир умер</w:t>
      </w:r>
      <w:r w:rsidR="00E2302E">
        <w:rPr>
          <w:rFonts w:ascii="Times New Roman" w:hAnsi="Times New Roman" w:cs="Times New Roman"/>
          <w:b/>
          <w:sz w:val="28"/>
          <w:szCs w:val="28"/>
        </w:rPr>
        <w:t>.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Нарыжнев</w:t>
      </w:r>
      <w:proofErr w:type="spell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Владимир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Викторович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Нарыжний</w:t>
      </w:r>
      <w:proofErr w:type="spell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Алексей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Сергеевич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Орефьев</w:t>
      </w:r>
      <w:proofErr w:type="spell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Александр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Анатольевич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Осадчий  Роман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Викторович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Попов  Олег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Сергеевич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Попов  Сергей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Петрович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2302E">
        <w:rPr>
          <w:rFonts w:ascii="Times New Roman" w:hAnsi="Times New Roman" w:cs="Times New Roman"/>
          <w:b/>
          <w:sz w:val="28"/>
          <w:szCs w:val="28"/>
        </w:rPr>
        <w:t xml:space="preserve">Рожнов </w:t>
      </w:r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Сергей  Григорьевич</w:t>
      </w:r>
      <w:proofErr w:type="gramEnd"/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2302E">
        <w:rPr>
          <w:rFonts w:ascii="Times New Roman" w:hAnsi="Times New Roman" w:cs="Times New Roman"/>
          <w:b/>
          <w:sz w:val="28"/>
          <w:szCs w:val="28"/>
        </w:rPr>
        <w:t>Савельев Александр Романович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Севостьянов  Михаил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Станиславович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2302E">
        <w:rPr>
          <w:rFonts w:ascii="Times New Roman" w:hAnsi="Times New Roman" w:cs="Times New Roman"/>
          <w:b/>
          <w:sz w:val="28"/>
          <w:szCs w:val="28"/>
        </w:rPr>
        <w:t>Серебряков Евгений Николаевич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Хворостов  Алексей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Юрьевич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Чихирев</w:t>
      </w:r>
      <w:proofErr w:type="spell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Юрий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Викторович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Шукшин  Александр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Иванович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Щеглов  Алексей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Александрович</w:t>
      </w:r>
    </w:p>
    <w:p w:rsidR="00AA5110" w:rsidRPr="00E2302E" w:rsidRDefault="00AA5110" w:rsidP="00AA5110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E2302E">
        <w:rPr>
          <w:rFonts w:ascii="Times New Roman" w:hAnsi="Times New Roman" w:cs="Times New Roman"/>
          <w:b/>
          <w:sz w:val="28"/>
          <w:szCs w:val="28"/>
        </w:rPr>
        <w:t>Якомаскин</w:t>
      </w:r>
      <w:proofErr w:type="spell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Николай</w:t>
      </w:r>
      <w:proofErr w:type="gramEnd"/>
      <w:r w:rsidRPr="00E2302E">
        <w:rPr>
          <w:rFonts w:ascii="Times New Roman" w:hAnsi="Times New Roman" w:cs="Times New Roman"/>
          <w:b/>
          <w:sz w:val="28"/>
          <w:szCs w:val="28"/>
        </w:rPr>
        <w:t xml:space="preserve">  Николаевич</w:t>
      </w:r>
    </w:p>
    <w:p w:rsidR="00AA5110" w:rsidRPr="00BD6B21" w:rsidRDefault="00AA5110" w:rsidP="00AA511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A5110" w:rsidRPr="00BD6B21" w:rsidRDefault="00AA5110" w:rsidP="00AA511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С</w:t>
      </w:r>
      <w:r w:rsidR="00E2302E">
        <w:rPr>
          <w:color w:val="000000"/>
          <w:sz w:val="28"/>
          <w:szCs w:val="28"/>
        </w:rPr>
        <w:t xml:space="preserve">реди </w:t>
      </w:r>
      <w:r w:rsidRPr="00BD6B21">
        <w:rPr>
          <w:color w:val="000000"/>
          <w:sz w:val="28"/>
          <w:szCs w:val="28"/>
        </w:rPr>
        <w:t xml:space="preserve">прозвучавших фамилий, </w:t>
      </w:r>
      <w:r w:rsidR="00E2302E">
        <w:rPr>
          <w:color w:val="000000"/>
          <w:sz w:val="28"/>
          <w:szCs w:val="28"/>
        </w:rPr>
        <w:t xml:space="preserve">выпускники нашей </w:t>
      </w:r>
      <w:proofErr w:type="spellStart"/>
      <w:r w:rsidRPr="00BD6B21">
        <w:rPr>
          <w:color w:val="000000"/>
          <w:sz w:val="28"/>
          <w:szCs w:val="28"/>
        </w:rPr>
        <w:t>Сидорской</w:t>
      </w:r>
      <w:proofErr w:type="spellEnd"/>
      <w:r w:rsidRPr="00BD6B21">
        <w:rPr>
          <w:color w:val="000000"/>
          <w:sz w:val="28"/>
          <w:szCs w:val="28"/>
        </w:rPr>
        <w:t xml:space="preserve"> </w:t>
      </w:r>
      <w:proofErr w:type="gramStart"/>
      <w:r w:rsidR="00E2302E">
        <w:rPr>
          <w:color w:val="000000"/>
          <w:sz w:val="28"/>
          <w:szCs w:val="28"/>
        </w:rPr>
        <w:t>школы</w:t>
      </w:r>
      <w:r w:rsidRPr="00BD6B21">
        <w:rPr>
          <w:color w:val="000000"/>
          <w:sz w:val="28"/>
          <w:szCs w:val="28"/>
        </w:rPr>
        <w:t>,  кто</w:t>
      </w:r>
      <w:proofErr w:type="gramEnd"/>
      <w:r w:rsidRPr="00BD6B21">
        <w:rPr>
          <w:color w:val="000000"/>
          <w:sz w:val="28"/>
          <w:szCs w:val="28"/>
        </w:rPr>
        <w:t>-то живёт на одной  улице, родственник, близкий.</w:t>
      </w:r>
      <w:r w:rsidR="00C40FB9" w:rsidRPr="00BD6B21">
        <w:rPr>
          <w:color w:val="000000"/>
          <w:sz w:val="28"/>
          <w:szCs w:val="28"/>
        </w:rPr>
        <w:t xml:space="preserve"> Все </w:t>
      </w:r>
      <w:proofErr w:type="gramStart"/>
      <w:r w:rsidR="00C40FB9" w:rsidRPr="00BD6B21">
        <w:rPr>
          <w:color w:val="000000"/>
          <w:sz w:val="28"/>
          <w:szCs w:val="28"/>
        </w:rPr>
        <w:t xml:space="preserve">эти </w:t>
      </w:r>
      <w:r w:rsidR="00E2302E">
        <w:rPr>
          <w:color w:val="000000"/>
          <w:sz w:val="28"/>
          <w:szCs w:val="28"/>
        </w:rPr>
        <w:t xml:space="preserve"> ребята</w:t>
      </w:r>
      <w:proofErr w:type="gramEnd"/>
      <w:r w:rsidR="00E2302E">
        <w:rPr>
          <w:color w:val="000000"/>
          <w:sz w:val="28"/>
          <w:szCs w:val="28"/>
        </w:rPr>
        <w:t xml:space="preserve"> достойно защищали свою  Родину, отважно, смело, честно. А сейчас тихонечко живут рядом с </w:t>
      </w:r>
      <w:proofErr w:type="gramStart"/>
      <w:r w:rsidR="00E2302E">
        <w:rPr>
          <w:color w:val="000000"/>
          <w:sz w:val="28"/>
          <w:szCs w:val="28"/>
        </w:rPr>
        <w:t xml:space="preserve">нами, </w:t>
      </w:r>
      <w:ins w:id="4" w:author="Unknown">
        <w:r w:rsidRPr="00BD6B21">
          <w:rPr>
            <w:color w:val="000000"/>
            <w:sz w:val="28"/>
            <w:szCs w:val="28"/>
          </w:rPr>
          <w:t xml:space="preserve"> </w:t>
        </w:r>
      </w:ins>
      <w:r w:rsidR="00E2302E">
        <w:rPr>
          <w:color w:val="000000"/>
          <w:sz w:val="28"/>
          <w:szCs w:val="28"/>
        </w:rPr>
        <w:t>не</w:t>
      </w:r>
      <w:proofErr w:type="gramEnd"/>
      <w:r w:rsidR="00E2302E">
        <w:rPr>
          <w:color w:val="000000"/>
          <w:sz w:val="28"/>
          <w:szCs w:val="28"/>
        </w:rPr>
        <w:t xml:space="preserve"> крича о своём служебном долге, </w:t>
      </w:r>
      <w:ins w:id="5" w:author="Unknown">
        <w:r w:rsidRPr="00BD6B21">
          <w:rPr>
            <w:color w:val="000000"/>
            <w:sz w:val="28"/>
            <w:szCs w:val="28"/>
          </w:rPr>
          <w:t xml:space="preserve"> </w:t>
        </w:r>
      </w:ins>
      <w:r w:rsidR="00E2302E">
        <w:rPr>
          <w:color w:val="000000"/>
          <w:sz w:val="28"/>
          <w:szCs w:val="28"/>
        </w:rPr>
        <w:t xml:space="preserve">не желая ворошить прошлое … А </w:t>
      </w:r>
      <w:ins w:id="6" w:author="Unknown">
        <w:r w:rsidRPr="00BD6B21">
          <w:rPr>
            <w:color w:val="000000"/>
            <w:sz w:val="28"/>
            <w:szCs w:val="28"/>
          </w:rPr>
          <w:t xml:space="preserve"> </w:t>
        </w:r>
      </w:ins>
      <w:r w:rsidR="00E2302E">
        <w:rPr>
          <w:color w:val="000000"/>
          <w:sz w:val="28"/>
          <w:szCs w:val="28"/>
        </w:rPr>
        <w:t xml:space="preserve">может эта боль ещё не </w:t>
      </w:r>
      <w:ins w:id="7" w:author="Unknown">
        <w:r w:rsidRPr="00BD6B21">
          <w:rPr>
            <w:color w:val="000000"/>
            <w:sz w:val="28"/>
            <w:szCs w:val="28"/>
          </w:rPr>
          <w:t xml:space="preserve"> </w:t>
        </w:r>
      </w:ins>
      <w:r w:rsidR="00E2302E">
        <w:rPr>
          <w:color w:val="000000"/>
          <w:sz w:val="28"/>
          <w:szCs w:val="28"/>
        </w:rPr>
        <w:t xml:space="preserve">утихла, </w:t>
      </w:r>
      <w:ins w:id="8" w:author="Unknown">
        <w:r w:rsidRPr="00BD6B21">
          <w:rPr>
            <w:color w:val="000000"/>
            <w:sz w:val="28"/>
            <w:szCs w:val="28"/>
          </w:rPr>
          <w:t xml:space="preserve"> </w:t>
        </w:r>
      </w:ins>
      <w:r w:rsidR="00E2302E">
        <w:rPr>
          <w:color w:val="000000"/>
          <w:sz w:val="28"/>
          <w:szCs w:val="28"/>
        </w:rPr>
        <w:t>раны не зарубцевались и продолжают напоминать о себе?</w:t>
      </w:r>
    </w:p>
    <w:p w:rsidR="00AA5110" w:rsidRDefault="00AA5110" w:rsidP="00AA511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 xml:space="preserve">Все </w:t>
      </w:r>
      <w:proofErr w:type="gramStart"/>
      <w:r w:rsidRPr="00BD6B21">
        <w:rPr>
          <w:color w:val="000000"/>
          <w:sz w:val="28"/>
          <w:szCs w:val="28"/>
        </w:rPr>
        <w:t>возможно</w:t>
      </w:r>
      <w:proofErr w:type="gramEnd"/>
      <w:r w:rsidRPr="00BD6B21">
        <w:rPr>
          <w:color w:val="000000"/>
          <w:sz w:val="28"/>
          <w:szCs w:val="28"/>
        </w:rPr>
        <w:t xml:space="preserve"> и мы их должны понять.</w:t>
      </w:r>
    </w:p>
    <w:p w:rsidR="00E2302E" w:rsidRPr="00BD6B21" w:rsidRDefault="00E2302E" w:rsidP="00AA511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AA5110" w:rsidRPr="00BD6B21" w:rsidRDefault="00E2302E" w:rsidP="00AA511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Ведущая: </w:t>
      </w:r>
      <w:r>
        <w:rPr>
          <w:color w:val="000000"/>
          <w:sz w:val="28"/>
          <w:szCs w:val="28"/>
        </w:rPr>
        <w:t xml:space="preserve">Кто-то из наших </w:t>
      </w:r>
      <w:proofErr w:type="gramStart"/>
      <w:r>
        <w:rPr>
          <w:color w:val="000000"/>
          <w:sz w:val="28"/>
          <w:szCs w:val="28"/>
        </w:rPr>
        <w:t xml:space="preserve">земляков </w:t>
      </w:r>
      <w:ins w:id="9" w:author="Unknown">
        <w:r w:rsidR="00AA5110" w:rsidRPr="00BD6B21">
          <w:rPr>
            <w:color w:val="000000"/>
            <w:sz w:val="28"/>
            <w:szCs w:val="28"/>
          </w:rPr>
          <w:t xml:space="preserve"> </w:t>
        </w:r>
      </w:ins>
      <w:r>
        <w:rPr>
          <w:color w:val="000000"/>
          <w:sz w:val="28"/>
          <w:szCs w:val="28"/>
        </w:rPr>
        <w:t>командовал</w:t>
      </w:r>
      <w:proofErr w:type="gramEnd"/>
      <w:r>
        <w:rPr>
          <w:color w:val="000000"/>
          <w:sz w:val="28"/>
          <w:szCs w:val="28"/>
        </w:rPr>
        <w:t xml:space="preserve"> ротой, бригадой, кто-то был  </w:t>
      </w:r>
      <w:proofErr w:type="spellStart"/>
      <w:r>
        <w:rPr>
          <w:color w:val="000000"/>
          <w:sz w:val="28"/>
          <w:szCs w:val="28"/>
        </w:rPr>
        <w:t>артеллеристом</w:t>
      </w:r>
      <w:proofErr w:type="spellEnd"/>
      <w:r>
        <w:rPr>
          <w:color w:val="000000"/>
          <w:sz w:val="28"/>
          <w:szCs w:val="28"/>
        </w:rPr>
        <w:t xml:space="preserve">, танкистом, морпехом, лётчиком, </w:t>
      </w:r>
      <w:ins w:id="10" w:author="Unknown">
        <w:r w:rsidR="00AA5110" w:rsidRPr="00BD6B21">
          <w:rPr>
            <w:color w:val="000000"/>
            <w:sz w:val="28"/>
            <w:szCs w:val="28"/>
          </w:rPr>
          <w:t xml:space="preserve"> </w:t>
        </w:r>
      </w:ins>
      <w:r>
        <w:rPr>
          <w:color w:val="000000"/>
          <w:sz w:val="28"/>
          <w:szCs w:val="28"/>
        </w:rPr>
        <w:t>тыловиком. Но все они по сути – русские солдаты, которым ЧЕСТЬ И СЛАВА НА ВСЕ ВРЕМЕНА</w:t>
      </w:r>
      <w:ins w:id="11" w:author="Unknown">
        <w:r w:rsidR="00AA5110" w:rsidRPr="00BD6B21">
          <w:rPr>
            <w:color w:val="000000"/>
            <w:sz w:val="28"/>
            <w:szCs w:val="28"/>
          </w:rPr>
          <w:t>.</w:t>
        </w:r>
      </w:ins>
      <w:r w:rsidR="00AA5110" w:rsidRPr="00BD6B21">
        <w:rPr>
          <w:color w:val="000000"/>
          <w:sz w:val="28"/>
          <w:szCs w:val="28"/>
        </w:rPr>
        <w:t xml:space="preserve"> Мы ими гордимся.</w:t>
      </w:r>
    </w:p>
    <w:p w:rsidR="00705801" w:rsidRPr="00BD6B21" w:rsidRDefault="00705801" w:rsidP="000C528A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004228" w:rsidRPr="00BD6B21" w:rsidRDefault="00004228" w:rsidP="00004228">
      <w:pPr>
        <w:pStyle w:val="a6"/>
        <w:rPr>
          <w:rFonts w:ascii="Times New Roman" w:hAnsi="Times New Roman" w:cs="Times New Roman"/>
          <w:color w:val="333333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 xml:space="preserve">Слово предоставляется </w:t>
      </w:r>
      <w:proofErr w:type="gramStart"/>
      <w:r w:rsidRPr="00BD6B21">
        <w:rPr>
          <w:rFonts w:ascii="Times New Roman" w:hAnsi="Times New Roman" w:cs="Times New Roman"/>
          <w:color w:val="333333"/>
          <w:sz w:val="28"/>
          <w:szCs w:val="28"/>
        </w:rPr>
        <w:t>подполковнику  Сергею</w:t>
      </w:r>
      <w:proofErr w:type="gramEnd"/>
      <w:r w:rsidRPr="00BD6B21">
        <w:rPr>
          <w:rFonts w:ascii="Times New Roman" w:hAnsi="Times New Roman" w:cs="Times New Roman"/>
          <w:color w:val="333333"/>
          <w:sz w:val="28"/>
          <w:szCs w:val="28"/>
        </w:rPr>
        <w:t xml:space="preserve"> Петровичу Попову, участнику Чеченской войны, заместителю начальника Михайловского военного комиссариата.</w:t>
      </w:r>
    </w:p>
    <w:p w:rsidR="00004228" w:rsidRPr="00BD6B21" w:rsidRDefault="00004228" w:rsidP="0000422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C456B" w:rsidRPr="00BD6B21" w:rsidRDefault="001D7A20" w:rsidP="00DC45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 w:rsidR="00DC456B" w:rsidRPr="00BD6B21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C456B" w:rsidRPr="00BD6B21">
        <w:rPr>
          <w:rFonts w:ascii="Times New Roman" w:hAnsi="Times New Roman" w:cs="Times New Roman"/>
          <w:sz w:val="28"/>
          <w:szCs w:val="28"/>
        </w:rPr>
        <w:t>Война – какое страшное слово. Сколько беды и слез прино</w:t>
      </w:r>
      <w:r w:rsidR="00723AC7">
        <w:rPr>
          <w:rFonts w:ascii="Times New Roman" w:hAnsi="Times New Roman" w:cs="Times New Roman"/>
          <w:sz w:val="28"/>
          <w:szCs w:val="28"/>
        </w:rPr>
        <w:t>сит она вновь и вновь. Наверное</w:t>
      </w:r>
      <w:r w:rsidR="00DC456B" w:rsidRPr="00BD6B21">
        <w:rPr>
          <w:rFonts w:ascii="Times New Roman" w:hAnsi="Times New Roman" w:cs="Times New Roman"/>
          <w:sz w:val="28"/>
          <w:szCs w:val="28"/>
        </w:rPr>
        <w:t>, на земле никогда не наступит такое время, когда слово «солдат» станет ненужным и незнако</w:t>
      </w:r>
      <w:r w:rsidR="00723AC7">
        <w:rPr>
          <w:rFonts w:ascii="Times New Roman" w:hAnsi="Times New Roman" w:cs="Times New Roman"/>
          <w:sz w:val="28"/>
          <w:szCs w:val="28"/>
        </w:rPr>
        <w:t xml:space="preserve">мым. Солдаты войну не выбирают.  </w:t>
      </w:r>
      <w:r w:rsidR="00DC456B" w:rsidRPr="00BD6B21">
        <w:rPr>
          <w:rFonts w:ascii="Times New Roman" w:hAnsi="Times New Roman" w:cs="Times New Roman"/>
          <w:sz w:val="28"/>
          <w:szCs w:val="28"/>
        </w:rPr>
        <w:t>Это она выбирает их.</w:t>
      </w:r>
    </w:p>
    <w:p w:rsidR="00DC456B" w:rsidRPr="00BD6B21" w:rsidRDefault="00DC456B" w:rsidP="00DC456B">
      <w:pPr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Юноша</w:t>
      </w:r>
    </w:p>
    <w:p w:rsidR="00DC456B" w:rsidRPr="00BD6B21" w:rsidRDefault="00DC456B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Мне часто снится край Донбасский</w:t>
      </w:r>
    </w:p>
    <w:p w:rsidR="00DC456B" w:rsidRPr="00BD6B21" w:rsidRDefault="00DC456B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 терриконы средь степей.</w:t>
      </w:r>
    </w:p>
    <w:p w:rsidR="00DC456B" w:rsidRPr="00BD6B21" w:rsidRDefault="00723AC7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lastRenderedPageBreak/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5000625</wp:posOffset>
            </wp:positionH>
            <wp:positionV relativeFrom="paragraph">
              <wp:posOffset>-95250</wp:posOffset>
            </wp:positionV>
            <wp:extent cx="1647825" cy="1181100"/>
            <wp:effectExtent l="19050" t="0" r="9525" b="0"/>
            <wp:wrapNone/>
            <wp:docPr id="67" name="Рисунок 36" descr="3136947c29805d9ce57ddc326796c83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36947c29805d9ce57ddc326796c830_bi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-485775</wp:posOffset>
            </wp:positionV>
            <wp:extent cx="7581900" cy="10763250"/>
            <wp:effectExtent l="19050" t="0" r="0" b="0"/>
            <wp:wrapNone/>
            <wp:docPr id="66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7A20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margin">
              <wp:posOffset>5067300</wp:posOffset>
            </wp:positionH>
            <wp:positionV relativeFrom="margin">
              <wp:posOffset>8515350</wp:posOffset>
            </wp:positionV>
            <wp:extent cx="1524000" cy="1524000"/>
            <wp:effectExtent l="19050" t="0" r="0" b="0"/>
            <wp:wrapSquare wrapText="bothSides"/>
            <wp:docPr id="65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56B"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 те мальчишки, что когда-то</w:t>
      </w:r>
    </w:p>
    <w:p w:rsidR="00DC456B" w:rsidRPr="00BD6B21" w:rsidRDefault="00DC456B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Гоняли диких голубей.</w:t>
      </w:r>
    </w:p>
    <w:p w:rsidR="00DC456B" w:rsidRPr="00BD6B21" w:rsidRDefault="00DC456B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Теперь там жизнь совсем другая —</w:t>
      </w:r>
    </w:p>
    <w:p w:rsidR="00DC456B" w:rsidRPr="00BD6B21" w:rsidRDefault="00DC456B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Нет больше мира в тех краях.</w:t>
      </w:r>
    </w:p>
    <w:p w:rsidR="00DC456B" w:rsidRPr="00BD6B21" w:rsidRDefault="00DC456B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 люди прячутся в подвалах</w:t>
      </w:r>
    </w:p>
    <w:p w:rsidR="00DC456B" w:rsidRPr="00BD6B21" w:rsidRDefault="00DC456B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С тоской и страхом на глазах.</w:t>
      </w:r>
      <w:r w:rsidR="001D7A20" w:rsidRPr="001D7A2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DC456B" w:rsidRPr="00BD6B21" w:rsidRDefault="00DC456B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Не бегают гурьбой мальчишки.</w:t>
      </w:r>
    </w:p>
    <w:p w:rsidR="00DC456B" w:rsidRPr="00BD6B21" w:rsidRDefault="00DC456B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И не гоняют голубей.</w:t>
      </w:r>
      <w:r w:rsidR="001D7A20" w:rsidRPr="001D7A2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DC456B" w:rsidRPr="00BD6B21" w:rsidRDefault="00DC456B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О войне узнали не из книжек,</w:t>
      </w:r>
    </w:p>
    <w:p w:rsidR="00DC456B" w:rsidRPr="00BD6B21" w:rsidRDefault="00DC456B" w:rsidP="00DC456B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А по разрывам бомб в степи своей.</w:t>
      </w:r>
    </w:p>
    <w:p w:rsidR="009E58D8" w:rsidRPr="00BD6B21" w:rsidRDefault="009E58D8" w:rsidP="00DC45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C456B" w:rsidRPr="001D7A20" w:rsidRDefault="001D7A20" w:rsidP="00DC456B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1D7A20">
        <w:rPr>
          <w:rFonts w:ascii="Times New Roman" w:hAnsi="Times New Roman" w:cs="Times New Roman"/>
          <w:b/>
          <w:sz w:val="28"/>
          <w:szCs w:val="28"/>
        </w:rPr>
        <w:t>Ведущая</w:t>
      </w:r>
    </w:p>
    <w:p w:rsidR="001B132F" w:rsidRPr="00BD6B21" w:rsidRDefault="001B132F" w:rsidP="00DC456B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D7A20" w:rsidRDefault="001B132F" w:rsidP="001B132F">
      <w:pPr>
        <w:pStyle w:val="a6"/>
        <w:rPr>
          <w:rFonts w:ascii="Times New Roman" w:hAnsi="Times New Roman" w:cs="Times New Roman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 xml:space="preserve">Наши земляки прямо сейчас рискуют своей жизнью, вступая в ожесточенные сражения с неонацистами Украины, в ходе специальной военной операции. Они показывают образцы воинского мастерства и силу. Они идут сквозь огонь и достигают своей цели, чтобы мы жили в свободной стране. </w:t>
      </w:r>
    </w:p>
    <w:p w:rsidR="001B132F" w:rsidRPr="00BD6B21" w:rsidRDefault="001B132F" w:rsidP="001B132F">
      <w:pPr>
        <w:pStyle w:val="a6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D6B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6B21">
        <w:rPr>
          <w:rFonts w:ascii="Times New Roman" w:hAnsi="Times New Roman" w:cs="Times New Roman"/>
          <w:b/>
          <w:sz w:val="28"/>
          <w:szCs w:val="28"/>
        </w:rPr>
        <w:t>Альшанов</w:t>
      </w:r>
      <w:proofErr w:type="spell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Владимир Сергеевич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Доброхотов Алексей Александрович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Кабанов Александр Сергеевич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6B21">
        <w:rPr>
          <w:rFonts w:ascii="Times New Roman" w:hAnsi="Times New Roman" w:cs="Times New Roman"/>
          <w:b/>
          <w:sz w:val="28"/>
          <w:szCs w:val="28"/>
        </w:rPr>
        <w:t>Крапчатов</w:t>
      </w:r>
      <w:proofErr w:type="spell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Анатолий Иванович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6B21">
        <w:rPr>
          <w:rFonts w:ascii="Times New Roman" w:hAnsi="Times New Roman" w:cs="Times New Roman"/>
          <w:b/>
          <w:sz w:val="28"/>
          <w:szCs w:val="28"/>
        </w:rPr>
        <w:t>Кульнев</w:t>
      </w:r>
      <w:proofErr w:type="spell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Антон Сергеевич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Тихонов Алексей Вячеславович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Худяков Андрей Алексеевич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Худяков Андрей Николаевич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6B21">
        <w:rPr>
          <w:rFonts w:ascii="Times New Roman" w:hAnsi="Times New Roman" w:cs="Times New Roman"/>
          <w:b/>
          <w:sz w:val="28"/>
          <w:szCs w:val="28"/>
        </w:rPr>
        <w:t>Тянтов</w:t>
      </w:r>
      <w:proofErr w:type="spell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Роман Алексеевич 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Калашников Евгений Юрьевич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Мещеряков Дмитрий Петрович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6B21">
        <w:rPr>
          <w:rFonts w:ascii="Times New Roman" w:hAnsi="Times New Roman" w:cs="Times New Roman"/>
          <w:b/>
          <w:sz w:val="28"/>
          <w:szCs w:val="28"/>
        </w:rPr>
        <w:t>Осадчий Дмитрий Романович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6B21">
        <w:rPr>
          <w:rFonts w:ascii="Times New Roman" w:hAnsi="Times New Roman" w:cs="Times New Roman"/>
          <w:b/>
          <w:sz w:val="28"/>
          <w:szCs w:val="28"/>
        </w:rPr>
        <w:t>Передунов</w:t>
      </w:r>
      <w:proofErr w:type="spell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Андрей Иванович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6B21">
        <w:rPr>
          <w:rFonts w:ascii="Times New Roman" w:hAnsi="Times New Roman" w:cs="Times New Roman"/>
          <w:b/>
          <w:sz w:val="28"/>
          <w:szCs w:val="28"/>
        </w:rPr>
        <w:t>Сёмин</w:t>
      </w:r>
      <w:proofErr w:type="spell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Александр Васильевич</w:t>
      </w:r>
    </w:p>
    <w:p w:rsidR="001B132F" w:rsidRPr="00BD6B21" w:rsidRDefault="001B132F" w:rsidP="001B132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1B132F" w:rsidRDefault="001B132F" w:rsidP="00F15F01">
      <w:pPr>
        <w:pStyle w:val="a6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D6B21">
        <w:rPr>
          <w:rFonts w:ascii="Times New Roman" w:hAnsi="Times New Roman" w:cs="Times New Roman"/>
          <w:b/>
          <w:sz w:val="28"/>
          <w:szCs w:val="28"/>
        </w:rPr>
        <w:t>Манушкин</w:t>
      </w:r>
      <w:proofErr w:type="spellEnd"/>
      <w:r w:rsidRPr="00BD6B21">
        <w:rPr>
          <w:rFonts w:ascii="Times New Roman" w:hAnsi="Times New Roman" w:cs="Times New Roman"/>
          <w:b/>
          <w:sz w:val="28"/>
          <w:szCs w:val="28"/>
        </w:rPr>
        <w:t xml:space="preserve"> Андрей Александрович</w:t>
      </w:r>
      <w:r w:rsidR="00F15F01" w:rsidRPr="00BD6B21">
        <w:rPr>
          <w:rFonts w:ascii="Times New Roman" w:hAnsi="Times New Roman" w:cs="Times New Roman"/>
          <w:b/>
          <w:sz w:val="28"/>
          <w:szCs w:val="28"/>
        </w:rPr>
        <w:t xml:space="preserve"> награждён орденом Героя России посмертно.</w:t>
      </w:r>
    </w:p>
    <w:p w:rsidR="001D7A20" w:rsidRDefault="001D7A20" w:rsidP="00F15F01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1D7A20" w:rsidRPr="00BD6B21" w:rsidRDefault="001D7A20" w:rsidP="00F15F01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Юнармеец</w:t>
      </w:r>
    </w:p>
    <w:p w:rsidR="001B132F" w:rsidRPr="00BD6B21" w:rsidRDefault="001B132F" w:rsidP="001B132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333333"/>
          <w:sz w:val="28"/>
          <w:szCs w:val="28"/>
        </w:rPr>
        <w:t>Герои Родины — как много в этом смысла!</w:t>
      </w:r>
    </w:p>
    <w:p w:rsidR="001B132F" w:rsidRPr="00BD6B21" w:rsidRDefault="001B132F" w:rsidP="001B132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333333"/>
          <w:sz w:val="28"/>
          <w:szCs w:val="28"/>
        </w:rPr>
        <w:t>И честь, и храбрость в этих двух словах.</w:t>
      </w:r>
    </w:p>
    <w:p w:rsidR="001B132F" w:rsidRPr="00BD6B21" w:rsidRDefault="001B132F" w:rsidP="001B132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333333"/>
          <w:sz w:val="28"/>
          <w:szCs w:val="28"/>
        </w:rPr>
        <w:t>Героями нельзя стать слишком быстро.</w:t>
      </w:r>
    </w:p>
    <w:p w:rsidR="001B132F" w:rsidRPr="00BD6B21" w:rsidRDefault="001B132F" w:rsidP="001B132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D6B21">
        <w:rPr>
          <w:rFonts w:ascii="Times New Roman" w:eastAsia="Times New Roman" w:hAnsi="Times New Roman" w:cs="Times New Roman"/>
          <w:color w:val="333333"/>
          <w:sz w:val="28"/>
          <w:szCs w:val="28"/>
        </w:rPr>
        <w:t>Герой лишь тот, кому неведом страх.</w:t>
      </w:r>
    </w:p>
    <w:p w:rsidR="009E58D8" w:rsidRPr="00BD6B21" w:rsidRDefault="009E58D8" w:rsidP="001B132F">
      <w:pPr>
        <w:pStyle w:val="a6"/>
        <w:tabs>
          <w:tab w:val="left" w:pos="2745"/>
        </w:tabs>
        <w:rPr>
          <w:rFonts w:ascii="Times New Roman" w:hAnsi="Times New Roman" w:cs="Times New Roman"/>
          <w:sz w:val="28"/>
          <w:szCs w:val="28"/>
        </w:rPr>
      </w:pPr>
    </w:p>
    <w:p w:rsidR="00C40FB9" w:rsidRPr="00BD6B21" w:rsidRDefault="00C40FB9" w:rsidP="00C40FB9">
      <w:pPr>
        <w:pStyle w:val="Default"/>
        <w:rPr>
          <w:b/>
          <w:bCs/>
          <w:sz w:val="28"/>
          <w:szCs w:val="28"/>
        </w:rPr>
      </w:pPr>
      <w:r w:rsidRPr="00BD6B21">
        <w:rPr>
          <w:b/>
          <w:bCs/>
          <w:sz w:val="28"/>
          <w:szCs w:val="28"/>
        </w:rPr>
        <w:t>Музыкальный номер с юнармейцами «За чистое небо»</w:t>
      </w:r>
    </w:p>
    <w:p w:rsidR="00F15F01" w:rsidRPr="00BD6B21" w:rsidRDefault="00F15F01" w:rsidP="00C40FB9">
      <w:pPr>
        <w:pStyle w:val="Default"/>
        <w:rPr>
          <w:b/>
          <w:bCs/>
          <w:sz w:val="28"/>
          <w:szCs w:val="28"/>
        </w:rPr>
      </w:pPr>
    </w:p>
    <w:p w:rsidR="00F15F01" w:rsidRPr="00BD6B21" w:rsidRDefault="00F15F01" w:rsidP="00C40FB9">
      <w:pPr>
        <w:pStyle w:val="Default"/>
        <w:rPr>
          <w:bCs/>
          <w:i/>
          <w:sz w:val="28"/>
          <w:szCs w:val="28"/>
        </w:rPr>
      </w:pPr>
      <w:r w:rsidRPr="00BD6B21">
        <w:rPr>
          <w:bCs/>
          <w:i/>
          <w:sz w:val="28"/>
          <w:szCs w:val="28"/>
        </w:rPr>
        <w:t>На сце</w:t>
      </w:r>
      <w:r w:rsidR="0080577B" w:rsidRPr="00BD6B21">
        <w:rPr>
          <w:bCs/>
          <w:i/>
          <w:sz w:val="28"/>
          <w:szCs w:val="28"/>
        </w:rPr>
        <w:t>ну выходят девочки 10-11 класс</w:t>
      </w:r>
      <w:r w:rsidR="006B7906">
        <w:rPr>
          <w:bCs/>
          <w:i/>
          <w:sz w:val="28"/>
          <w:szCs w:val="28"/>
        </w:rPr>
        <w:t>а</w:t>
      </w:r>
      <w:r w:rsidR="0080577B" w:rsidRPr="00BD6B21">
        <w:rPr>
          <w:bCs/>
          <w:i/>
          <w:sz w:val="28"/>
          <w:szCs w:val="28"/>
        </w:rPr>
        <w:t xml:space="preserve"> со </w:t>
      </w:r>
      <w:proofErr w:type="gramStart"/>
      <w:r w:rsidR="0080577B" w:rsidRPr="00BD6B21">
        <w:rPr>
          <w:bCs/>
          <w:i/>
          <w:sz w:val="28"/>
          <w:szCs w:val="28"/>
        </w:rPr>
        <w:t xml:space="preserve">свечами </w:t>
      </w:r>
      <w:r w:rsidRPr="00BD6B21">
        <w:rPr>
          <w:bCs/>
          <w:i/>
          <w:sz w:val="28"/>
          <w:szCs w:val="28"/>
        </w:rPr>
        <w:t xml:space="preserve"> </w:t>
      </w:r>
      <w:r w:rsidR="001D7A20">
        <w:rPr>
          <w:bCs/>
          <w:i/>
          <w:sz w:val="28"/>
          <w:szCs w:val="28"/>
        </w:rPr>
        <w:t>под</w:t>
      </w:r>
      <w:proofErr w:type="gramEnd"/>
      <w:r w:rsidR="001D7A20">
        <w:rPr>
          <w:bCs/>
          <w:i/>
          <w:sz w:val="28"/>
          <w:szCs w:val="28"/>
        </w:rPr>
        <w:t xml:space="preserve"> музыку </w:t>
      </w:r>
      <w:r w:rsidRPr="00BD6B21">
        <w:rPr>
          <w:bCs/>
          <w:i/>
          <w:sz w:val="28"/>
          <w:szCs w:val="28"/>
        </w:rPr>
        <w:t>«Журавли»</w:t>
      </w:r>
    </w:p>
    <w:p w:rsidR="0080577B" w:rsidRPr="00BD6B21" w:rsidRDefault="0080577B" w:rsidP="00C40FB9">
      <w:pPr>
        <w:pStyle w:val="Default"/>
        <w:rPr>
          <w:bCs/>
          <w:i/>
          <w:sz w:val="28"/>
          <w:szCs w:val="28"/>
        </w:rPr>
      </w:pPr>
    </w:p>
    <w:p w:rsidR="00F15F01" w:rsidRPr="00BD6B21" w:rsidRDefault="006B7906" w:rsidP="00C40FB9">
      <w:pPr>
        <w:pStyle w:val="Default"/>
        <w:rPr>
          <w:sz w:val="28"/>
          <w:szCs w:val="28"/>
          <w:shd w:val="clear" w:color="auto" w:fill="FFFFFF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9525</wp:posOffset>
            </wp:positionV>
            <wp:extent cx="1647825" cy="1181100"/>
            <wp:effectExtent l="19050" t="0" r="9525" b="0"/>
            <wp:wrapNone/>
            <wp:docPr id="70" name="Рисунок 36" descr="3136947c29805d9ce57ddc326796c83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36947c29805d9ce57ddc326796c830_bi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-485775</wp:posOffset>
            </wp:positionV>
            <wp:extent cx="7581900" cy="10763250"/>
            <wp:effectExtent l="19050" t="0" r="0" b="0"/>
            <wp:wrapNone/>
            <wp:docPr id="69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7A20">
        <w:rPr>
          <w:noProof/>
          <w:sz w:val="28"/>
          <w:szCs w:val="28"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margin">
              <wp:posOffset>5057775</wp:posOffset>
            </wp:positionH>
            <wp:positionV relativeFrom="margin">
              <wp:posOffset>8467725</wp:posOffset>
            </wp:positionV>
            <wp:extent cx="1524000" cy="1524000"/>
            <wp:effectExtent l="19050" t="0" r="0" b="0"/>
            <wp:wrapSquare wrapText="bothSides"/>
            <wp:docPr id="68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0577B" w:rsidRPr="00BD6B21">
        <w:rPr>
          <w:sz w:val="28"/>
          <w:szCs w:val="28"/>
          <w:shd w:val="clear" w:color="auto" w:fill="FFFFFF"/>
        </w:rPr>
        <w:t>Сегодня день воспоминаний,</w:t>
      </w:r>
      <w:r w:rsidR="0080577B" w:rsidRPr="00BD6B21">
        <w:rPr>
          <w:sz w:val="28"/>
          <w:szCs w:val="28"/>
        </w:rPr>
        <w:br/>
      </w:r>
      <w:r w:rsidR="0080577B" w:rsidRPr="00BD6B21">
        <w:rPr>
          <w:sz w:val="28"/>
          <w:szCs w:val="28"/>
          <w:shd w:val="clear" w:color="auto" w:fill="FFFFFF"/>
        </w:rPr>
        <w:t>И в сердце тесно от высоких слов.</w:t>
      </w:r>
      <w:r w:rsidR="0080577B" w:rsidRPr="00BD6B21">
        <w:rPr>
          <w:sz w:val="28"/>
          <w:szCs w:val="28"/>
        </w:rPr>
        <w:br/>
      </w:r>
      <w:r w:rsidR="0080577B" w:rsidRPr="00BD6B21">
        <w:rPr>
          <w:sz w:val="28"/>
          <w:szCs w:val="28"/>
          <w:shd w:val="clear" w:color="auto" w:fill="FFFFFF"/>
        </w:rPr>
        <w:t>Сегодня день напоминаний</w:t>
      </w:r>
      <w:r w:rsidR="0080577B" w:rsidRPr="00BD6B21">
        <w:rPr>
          <w:sz w:val="28"/>
          <w:szCs w:val="28"/>
        </w:rPr>
        <w:br/>
      </w:r>
      <w:r w:rsidR="0080577B" w:rsidRPr="00BD6B21">
        <w:rPr>
          <w:sz w:val="28"/>
          <w:szCs w:val="28"/>
          <w:shd w:val="clear" w:color="auto" w:fill="FFFFFF"/>
        </w:rPr>
        <w:t>О подвигах и доблести отцов.</w:t>
      </w:r>
    </w:p>
    <w:p w:rsidR="0080577B" w:rsidRPr="00BD6B21" w:rsidRDefault="0080577B" w:rsidP="00C40FB9">
      <w:pPr>
        <w:pStyle w:val="Default"/>
        <w:rPr>
          <w:sz w:val="28"/>
          <w:szCs w:val="28"/>
          <w:shd w:val="clear" w:color="auto" w:fill="FFFFFF"/>
        </w:rPr>
      </w:pPr>
    </w:p>
    <w:p w:rsidR="0080577B" w:rsidRPr="00BD6B21" w:rsidRDefault="0080577B" w:rsidP="00C40FB9">
      <w:pPr>
        <w:pStyle w:val="Default"/>
        <w:rPr>
          <w:sz w:val="28"/>
          <w:szCs w:val="28"/>
          <w:shd w:val="clear" w:color="auto" w:fill="FFFFFF"/>
        </w:rPr>
      </w:pPr>
      <w:r w:rsidRPr="00BD6B21">
        <w:rPr>
          <w:sz w:val="28"/>
          <w:szCs w:val="28"/>
          <w:shd w:val="clear" w:color="auto" w:fill="FFFFFF"/>
        </w:rPr>
        <w:t>Неугасима память поколений</w:t>
      </w:r>
      <w:r w:rsidRPr="00BD6B21">
        <w:rPr>
          <w:sz w:val="28"/>
          <w:szCs w:val="28"/>
        </w:rPr>
        <w:br/>
      </w:r>
      <w:r w:rsidRPr="00BD6B21">
        <w:rPr>
          <w:sz w:val="28"/>
          <w:szCs w:val="28"/>
          <w:shd w:val="clear" w:color="auto" w:fill="FFFFFF"/>
        </w:rPr>
        <w:t>И подвиг тех, кого так свято чтим!</w:t>
      </w:r>
      <w:r w:rsidRPr="00BD6B21">
        <w:rPr>
          <w:sz w:val="28"/>
          <w:szCs w:val="28"/>
        </w:rPr>
        <w:br/>
      </w:r>
      <w:r w:rsidRPr="00BD6B21">
        <w:rPr>
          <w:sz w:val="28"/>
          <w:szCs w:val="28"/>
          <w:shd w:val="clear" w:color="auto" w:fill="FFFFFF"/>
        </w:rPr>
        <w:t>Давайте, люди, встанем на мгновенье</w:t>
      </w:r>
      <w:r w:rsidRPr="00BD6B21">
        <w:rPr>
          <w:sz w:val="28"/>
          <w:szCs w:val="28"/>
        </w:rPr>
        <w:br/>
      </w:r>
      <w:r w:rsidRPr="00BD6B21">
        <w:rPr>
          <w:sz w:val="28"/>
          <w:szCs w:val="28"/>
          <w:shd w:val="clear" w:color="auto" w:fill="FFFFFF"/>
        </w:rPr>
        <w:t>И в скорби постоим и помолчим…          </w:t>
      </w:r>
    </w:p>
    <w:p w:rsidR="0080577B" w:rsidRPr="00BD6B21" w:rsidRDefault="0080577B" w:rsidP="00C40FB9">
      <w:pPr>
        <w:pStyle w:val="Default"/>
        <w:rPr>
          <w:sz w:val="28"/>
          <w:szCs w:val="28"/>
          <w:shd w:val="clear" w:color="auto" w:fill="FFFFFF"/>
        </w:rPr>
      </w:pPr>
    </w:p>
    <w:p w:rsidR="0080577B" w:rsidRPr="001D7A20" w:rsidRDefault="0080577B" w:rsidP="00C40FB9">
      <w:pPr>
        <w:pStyle w:val="Default"/>
        <w:rPr>
          <w:color w:val="FF0000"/>
          <w:sz w:val="28"/>
          <w:szCs w:val="28"/>
          <w:u w:val="single"/>
          <w:shd w:val="clear" w:color="auto" w:fill="FFFFFF"/>
        </w:rPr>
      </w:pPr>
      <w:r w:rsidRPr="001D7A20">
        <w:rPr>
          <w:color w:val="FF0000"/>
          <w:sz w:val="28"/>
          <w:szCs w:val="28"/>
          <w:u w:val="single"/>
          <w:shd w:val="clear" w:color="auto" w:fill="FFFFFF"/>
        </w:rPr>
        <w:t xml:space="preserve">Минута молчания под звуки </w:t>
      </w:r>
      <w:proofErr w:type="spellStart"/>
      <w:r w:rsidRPr="001D7A20">
        <w:rPr>
          <w:color w:val="FF0000"/>
          <w:sz w:val="28"/>
          <w:szCs w:val="28"/>
          <w:u w:val="single"/>
          <w:shd w:val="clear" w:color="auto" w:fill="FFFFFF"/>
        </w:rPr>
        <w:t>митронома</w:t>
      </w:r>
      <w:proofErr w:type="spellEnd"/>
    </w:p>
    <w:p w:rsidR="0080577B" w:rsidRPr="00BD6B21" w:rsidRDefault="0080577B" w:rsidP="00C40FB9">
      <w:pPr>
        <w:pStyle w:val="Default"/>
        <w:rPr>
          <w:sz w:val="28"/>
          <w:szCs w:val="28"/>
          <w:shd w:val="clear" w:color="auto" w:fill="FFFFFF"/>
        </w:rPr>
      </w:pPr>
    </w:p>
    <w:p w:rsidR="0080577B" w:rsidRPr="001D7A20" w:rsidRDefault="0080577B" w:rsidP="00C40FB9">
      <w:pPr>
        <w:pStyle w:val="Default"/>
        <w:rPr>
          <w:b/>
          <w:bCs/>
          <w:i/>
          <w:sz w:val="28"/>
          <w:szCs w:val="28"/>
        </w:rPr>
      </w:pPr>
      <w:r w:rsidRPr="001D7A20">
        <w:rPr>
          <w:b/>
          <w:bCs/>
          <w:i/>
          <w:sz w:val="28"/>
          <w:szCs w:val="28"/>
        </w:rPr>
        <w:t>Ведущий:</w:t>
      </w:r>
    </w:p>
    <w:p w:rsidR="00F15F01" w:rsidRPr="00BD6B21" w:rsidRDefault="0080577B" w:rsidP="00C40FB9">
      <w:pPr>
        <w:pStyle w:val="Default"/>
        <w:rPr>
          <w:sz w:val="28"/>
          <w:szCs w:val="28"/>
          <w:shd w:val="clear" w:color="auto" w:fill="FFFFFF"/>
        </w:rPr>
      </w:pPr>
      <w:r w:rsidRPr="00BD6B21">
        <w:rPr>
          <w:sz w:val="28"/>
          <w:szCs w:val="28"/>
          <w:shd w:val="clear" w:color="auto" w:fill="FFFFFF"/>
        </w:rPr>
        <w:t>Пусть же имена героев, павших и живых, вершивших бессмертные подвиги в далекие года и в операциях наших дней, убеленных сединой и совсем юных, всегда согревают наши сердца. Они — наша гордость, олицетворение национальной славы. Все мы перед ними в долгу.</w:t>
      </w:r>
    </w:p>
    <w:p w:rsidR="00164F19" w:rsidRPr="00BD6B21" w:rsidRDefault="00164F19" w:rsidP="00C40FB9">
      <w:pPr>
        <w:pStyle w:val="Default"/>
        <w:rPr>
          <w:sz w:val="28"/>
          <w:szCs w:val="28"/>
          <w:shd w:val="clear" w:color="auto" w:fill="FFFFFF"/>
        </w:rPr>
      </w:pPr>
    </w:p>
    <w:p w:rsidR="0080577B" w:rsidRPr="001D7A20" w:rsidRDefault="001D7A20" w:rsidP="00C40FB9">
      <w:pPr>
        <w:pStyle w:val="Default"/>
        <w:rPr>
          <w:b/>
          <w:sz w:val="28"/>
          <w:szCs w:val="28"/>
          <w:shd w:val="clear" w:color="auto" w:fill="FFFFFF"/>
        </w:rPr>
      </w:pPr>
      <w:r w:rsidRPr="001D7A20">
        <w:rPr>
          <w:b/>
          <w:sz w:val="28"/>
          <w:szCs w:val="28"/>
          <w:shd w:val="clear" w:color="auto" w:fill="FFFFFF"/>
        </w:rPr>
        <w:t>Ведущая</w:t>
      </w:r>
      <w:r w:rsidR="00164F19" w:rsidRPr="001D7A20">
        <w:rPr>
          <w:b/>
          <w:sz w:val="28"/>
          <w:szCs w:val="28"/>
          <w:shd w:val="clear" w:color="auto" w:fill="FFFFFF"/>
        </w:rPr>
        <w:t>:</w:t>
      </w:r>
    </w:p>
    <w:p w:rsidR="0080577B" w:rsidRDefault="0080577B" w:rsidP="0080577B">
      <w:pPr>
        <w:pStyle w:val="a3"/>
        <w:shd w:val="clear" w:color="auto" w:fill="FFFFFF"/>
        <w:spacing w:before="0" w:beforeAutospacing="0" w:after="375" w:afterAutospacing="0"/>
        <w:rPr>
          <w:color w:val="000000" w:themeColor="text1"/>
          <w:sz w:val="28"/>
          <w:szCs w:val="28"/>
        </w:rPr>
      </w:pPr>
      <w:r w:rsidRPr="001D7A20">
        <w:rPr>
          <w:color w:val="000000" w:themeColor="text1"/>
          <w:sz w:val="28"/>
          <w:szCs w:val="28"/>
        </w:rPr>
        <w:t>Сегодня патриоты России нужны не меньше, чем в годы войны. Сегодня тоже идет бой – бой за будущее страны, за будущее живущих в ней людей.</w:t>
      </w:r>
      <w:r w:rsidR="00164F19" w:rsidRPr="001D7A20">
        <w:rPr>
          <w:color w:val="000000" w:themeColor="text1"/>
          <w:sz w:val="28"/>
          <w:szCs w:val="28"/>
        </w:rPr>
        <w:t xml:space="preserve"> </w:t>
      </w:r>
      <w:r w:rsidRPr="001D7A20">
        <w:rPr>
          <w:color w:val="000000" w:themeColor="text1"/>
          <w:sz w:val="28"/>
          <w:szCs w:val="28"/>
        </w:rPr>
        <w:t>Каким оно будет, зависит от тех, кто юн, кому предстоит во многом разобраться, всё понять и взвесить, чтобы стать достойным сыном Отечества.</w:t>
      </w:r>
    </w:p>
    <w:p w:rsidR="001D7A20" w:rsidRPr="001D7A20" w:rsidRDefault="001D7A20" w:rsidP="001D7A20">
      <w:pPr>
        <w:pStyle w:val="Default"/>
        <w:rPr>
          <w:b/>
          <w:bCs/>
          <w:i/>
          <w:sz w:val="28"/>
          <w:szCs w:val="28"/>
        </w:rPr>
      </w:pPr>
      <w:r w:rsidRPr="001D7A20">
        <w:rPr>
          <w:b/>
          <w:bCs/>
          <w:i/>
          <w:sz w:val="28"/>
          <w:szCs w:val="28"/>
        </w:rPr>
        <w:t>Ведущий:</w:t>
      </w:r>
    </w:p>
    <w:p w:rsidR="00164F19" w:rsidRPr="00BD6B21" w:rsidRDefault="00164F19" w:rsidP="0080577B">
      <w:pPr>
        <w:pStyle w:val="a3"/>
        <w:shd w:val="clear" w:color="auto" w:fill="FFFFFF"/>
        <w:spacing w:before="0" w:beforeAutospacing="0" w:after="375" w:afterAutospacing="0"/>
        <w:rPr>
          <w:color w:val="424242"/>
          <w:sz w:val="28"/>
          <w:szCs w:val="28"/>
        </w:rPr>
      </w:pPr>
      <w:r w:rsidRPr="00BD6B21">
        <w:rPr>
          <w:color w:val="000000"/>
          <w:sz w:val="28"/>
          <w:szCs w:val="28"/>
          <w:shd w:val="clear" w:color="auto" w:fill="FFFFFF"/>
        </w:rPr>
        <w:t>..Бег времени не остановишь, и не изменишь ничего…</w:t>
      </w:r>
      <w:r w:rsidRPr="00BD6B21">
        <w:rPr>
          <w:color w:val="000000"/>
          <w:sz w:val="28"/>
          <w:szCs w:val="28"/>
        </w:rPr>
        <w:br/>
      </w:r>
      <w:r w:rsidRPr="00BD6B21">
        <w:rPr>
          <w:color w:val="000000"/>
          <w:sz w:val="28"/>
          <w:szCs w:val="28"/>
          <w:shd w:val="clear" w:color="auto" w:fill="FFFFFF"/>
        </w:rPr>
        <w:t>Нет с нами тех, кто дорог сердцу, чей образ в памяти ещё…</w:t>
      </w:r>
      <w:r w:rsidRPr="00BD6B21">
        <w:rPr>
          <w:color w:val="000000"/>
          <w:sz w:val="28"/>
          <w:szCs w:val="28"/>
        </w:rPr>
        <w:br/>
      </w:r>
      <w:r w:rsidRPr="00BD6B21">
        <w:rPr>
          <w:color w:val="000000"/>
          <w:sz w:val="28"/>
          <w:szCs w:val="28"/>
          <w:shd w:val="clear" w:color="auto" w:fill="FFFFFF"/>
        </w:rPr>
        <w:t>Плывут их души облаками, и слёзы льют грибным дождём,</w:t>
      </w:r>
      <w:r w:rsidRPr="00BD6B21">
        <w:rPr>
          <w:color w:val="000000"/>
          <w:sz w:val="28"/>
          <w:szCs w:val="28"/>
        </w:rPr>
        <w:br/>
      </w:r>
      <w:r w:rsidRPr="00BD6B21">
        <w:rPr>
          <w:color w:val="000000"/>
          <w:sz w:val="28"/>
          <w:szCs w:val="28"/>
          <w:shd w:val="clear" w:color="auto" w:fill="FFFFFF"/>
        </w:rPr>
        <w:t>И наблюдают, наблюдают за тем, как мы вот здесь живём…</w:t>
      </w:r>
      <w:r w:rsidRPr="00BD6B21">
        <w:rPr>
          <w:color w:val="000000"/>
          <w:sz w:val="28"/>
          <w:szCs w:val="28"/>
        </w:rPr>
        <w:br/>
      </w:r>
      <w:r w:rsidRPr="00BD6B21">
        <w:rPr>
          <w:color w:val="000000"/>
          <w:sz w:val="28"/>
          <w:szCs w:val="28"/>
          <w:shd w:val="clear" w:color="auto" w:fill="FFFFFF"/>
        </w:rPr>
        <w:t>Дают советы в сновидениях, оберегают от беды…</w:t>
      </w:r>
      <w:r w:rsidRPr="00BD6B21">
        <w:rPr>
          <w:color w:val="000000"/>
          <w:sz w:val="28"/>
          <w:szCs w:val="28"/>
        </w:rPr>
        <w:br/>
      </w:r>
      <w:r w:rsidRPr="00BD6B21">
        <w:rPr>
          <w:color w:val="000000"/>
          <w:sz w:val="28"/>
          <w:szCs w:val="28"/>
          <w:shd w:val="clear" w:color="auto" w:fill="FFFFFF"/>
        </w:rPr>
        <w:t>А мы …порой не замечаем слова средь бренной суеты…</w:t>
      </w:r>
      <w:r w:rsidRPr="00BD6B21">
        <w:rPr>
          <w:color w:val="000000"/>
          <w:sz w:val="28"/>
          <w:szCs w:val="28"/>
        </w:rPr>
        <w:br/>
      </w:r>
      <w:r w:rsidRPr="00BD6B21">
        <w:rPr>
          <w:color w:val="000000"/>
          <w:sz w:val="28"/>
          <w:szCs w:val="28"/>
          <w:shd w:val="clear" w:color="auto" w:fill="FFFFFF"/>
        </w:rPr>
        <w:t>Но память – верный наш хранитель – даёт подсказки …и тогда…</w:t>
      </w:r>
      <w:r w:rsidRPr="00BD6B21">
        <w:rPr>
          <w:color w:val="000000"/>
          <w:sz w:val="28"/>
          <w:szCs w:val="28"/>
        </w:rPr>
        <w:br/>
      </w:r>
      <w:r w:rsidRPr="00BD6B21">
        <w:rPr>
          <w:color w:val="000000"/>
          <w:sz w:val="28"/>
          <w:szCs w:val="28"/>
          <w:shd w:val="clear" w:color="auto" w:fill="FFFFFF"/>
        </w:rPr>
        <w:t>Нам…что-то в сердце вдруг напомнит: «Он с нами, здесь, и был всегда!» ...</w:t>
      </w:r>
    </w:p>
    <w:p w:rsidR="0080577B" w:rsidRPr="001D7A20" w:rsidRDefault="00164F19" w:rsidP="00C40FB9">
      <w:pPr>
        <w:pStyle w:val="Default"/>
        <w:rPr>
          <w:b/>
          <w:i/>
          <w:sz w:val="28"/>
          <w:szCs w:val="28"/>
        </w:rPr>
      </w:pPr>
      <w:r w:rsidRPr="001D7A20">
        <w:rPr>
          <w:b/>
          <w:i/>
          <w:sz w:val="28"/>
          <w:szCs w:val="28"/>
        </w:rPr>
        <w:t>Выходят юнармейцы</w:t>
      </w:r>
    </w:p>
    <w:p w:rsidR="00164F19" w:rsidRPr="00BD6B21" w:rsidRDefault="00164F19" w:rsidP="00C40FB9">
      <w:pPr>
        <w:pStyle w:val="Default"/>
        <w:rPr>
          <w:i/>
          <w:sz w:val="28"/>
          <w:szCs w:val="28"/>
        </w:rPr>
      </w:pPr>
    </w:p>
    <w:p w:rsidR="00164F19" w:rsidRPr="001D7A20" w:rsidRDefault="00164F19" w:rsidP="00C40FB9">
      <w:pPr>
        <w:pStyle w:val="Default"/>
        <w:rPr>
          <w:color w:val="auto"/>
          <w:sz w:val="28"/>
          <w:szCs w:val="28"/>
          <w:shd w:val="clear" w:color="auto" w:fill="FFFFFF"/>
        </w:rPr>
      </w:pPr>
      <w:r w:rsidRPr="001D7A20">
        <w:rPr>
          <w:color w:val="auto"/>
          <w:sz w:val="28"/>
          <w:szCs w:val="28"/>
          <w:shd w:val="clear" w:color="auto" w:fill="FFFFFF"/>
        </w:rPr>
        <w:t>Я хочу, чтобы гордость была за страну,</w:t>
      </w:r>
      <w:r w:rsidRPr="001D7A20">
        <w:rPr>
          <w:color w:val="auto"/>
          <w:sz w:val="28"/>
          <w:szCs w:val="28"/>
        </w:rPr>
        <w:br/>
      </w:r>
      <w:r w:rsidRPr="001D7A20">
        <w:rPr>
          <w:color w:val="auto"/>
          <w:sz w:val="28"/>
          <w:szCs w:val="28"/>
          <w:shd w:val="clear" w:color="auto" w:fill="FFFFFF"/>
        </w:rPr>
        <w:t>Чтоб красивым был прожитый день,</w:t>
      </w:r>
      <w:r w:rsidRPr="001D7A20">
        <w:rPr>
          <w:color w:val="auto"/>
          <w:sz w:val="28"/>
          <w:szCs w:val="28"/>
        </w:rPr>
        <w:br/>
      </w:r>
      <w:r w:rsidRPr="001D7A20">
        <w:rPr>
          <w:color w:val="auto"/>
          <w:sz w:val="28"/>
          <w:szCs w:val="28"/>
          <w:shd w:val="clear" w:color="auto" w:fill="FFFFFF"/>
        </w:rPr>
        <w:t>Чтоб заснуть у хорошего чувства в плену,</w:t>
      </w:r>
      <w:r w:rsidRPr="001D7A20">
        <w:rPr>
          <w:color w:val="auto"/>
          <w:sz w:val="28"/>
          <w:szCs w:val="28"/>
        </w:rPr>
        <w:br/>
      </w:r>
      <w:r w:rsidRPr="001D7A20">
        <w:rPr>
          <w:color w:val="auto"/>
          <w:sz w:val="28"/>
          <w:szCs w:val="28"/>
          <w:shd w:val="clear" w:color="auto" w:fill="FFFFFF"/>
        </w:rPr>
        <w:t>Вспоминая хороших людей.</w:t>
      </w:r>
    </w:p>
    <w:p w:rsidR="00164F19" w:rsidRPr="00BD6B21" w:rsidRDefault="00164F19" w:rsidP="00C40FB9">
      <w:pPr>
        <w:pStyle w:val="Default"/>
        <w:rPr>
          <w:color w:val="333333"/>
          <w:sz w:val="28"/>
          <w:szCs w:val="28"/>
          <w:shd w:val="clear" w:color="auto" w:fill="FFFFFF"/>
        </w:rPr>
      </w:pPr>
    </w:p>
    <w:p w:rsidR="00164F19" w:rsidRPr="001D7A20" w:rsidRDefault="00164F19" w:rsidP="00C40FB9">
      <w:pPr>
        <w:pStyle w:val="Default"/>
        <w:rPr>
          <w:b/>
          <w:i/>
          <w:color w:val="auto"/>
          <w:sz w:val="28"/>
          <w:szCs w:val="28"/>
          <w:shd w:val="clear" w:color="auto" w:fill="FFFFFF"/>
        </w:rPr>
      </w:pPr>
      <w:r w:rsidRPr="001D7A20">
        <w:rPr>
          <w:b/>
          <w:i/>
          <w:color w:val="auto"/>
          <w:sz w:val="28"/>
          <w:szCs w:val="28"/>
          <w:shd w:val="clear" w:color="auto" w:fill="FFFFFF"/>
        </w:rPr>
        <w:t xml:space="preserve">Песня </w:t>
      </w:r>
      <w:r w:rsidR="001E4C79" w:rsidRPr="001D7A20">
        <w:rPr>
          <w:b/>
          <w:i/>
          <w:color w:val="auto"/>
          <w:sz w:val="28"/>
          <w:szCs w:val="28"/>
          <w:shd w:val="clear" w:color="auto" w:fill="FFFFFF"/>
        </w:rPr>
        <w:t>«Россия» в исполнении юнармейцев и хора педагогов</w:t>
      </w:r>
    </w:p>
    <w:p w:rsidR="001D7A20" w:rsidRPr="001D7A20" w:rsidRDefault="001D7A20" w:rsidP="00C40FB9">
      <w:pPr>
        <w:pStyle w:val="Default"/>
        <w:rPr>
          <w:b/>
          <w:i/>
          <w:color w:val="333333"/>
          <w:sz w:val="28"/>
          <w:szCs w:val="28"/>
          <w:shd w:val="clear" w:color="auto" w:fill="FFFFFF"/>
        </w:rPr>
      </w:pPr>
    </w:p>
    <w:p w:rsidR="001E4C79" w:rsidRPr="001D7A20" w:rsidRDefault="001D7A20" w:rsidP="00C40FB9">
      <w:pPr>
        <w:pStyle w:val="Default"/>
        <w:rPr>
          <w:b/>
          <w:sz w:val="28"/>
          <w:szCs w:val="28"/>
          <w:shd w:val="clear" w:color="auto" w:fill="FFFFFF"/>
        </w:rPr>
      </w:pPr>
      <w:r w:rsidRPr="001D7A20">
        <w:rPr>
          <w:b/>
          <w:sz w:val="28"/>
          <w:szCs w:val="28"/>
          <w:shd w:val="clear" w:color="auto" w:fill="FFFFFF"/>
        </w:rPr>
        <w:t>Ведущая: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Уходит время, и уходят в историю войны. </w:t>
      </w:r>
    </w:p>
    <w:p w:rsidR="001E4C79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В нашей памяти войнам ещё жить долго, потому что их истории написаны кровью солдат и слезами матерей, Братскими </w:t>
      </w:r>
      <w:r w:rsidRPr="00BD6B21">
        <w:rPr>
          <w:sz w:val="28"/>
          <w:szCs w:val="28"/>
        </w:rPr>
        <w:lastRenderedPageBreak/>
        <w:t xml:space="preserve">могилами и обелисками, ворвавшимся </w:t>
      </w:r>
      <w:r w:rsidRPr="00BD6B21">
        <w:rPr>
          <w:b/>
          <w:bCs/>
          <w:sz w:val="28"/>
          <w:szCs w:val="28"/>
        </w:rPr>
        <w:t xml:space="preserve">военным </w:t>
      </w:r>
      <w:r w:rsidRPr="00BD6B21">
        <w:rPr>
          <w:sz w:val="28"/>
          <w:szCs w:val="28"/>
        </w:rPr>
        <w:t xml:space="preserve">ветром в нашу жизнь песнями и стихотворениями... </w:t>
      </w:r>
    </w:p>
    <w:p w:rsidR="001D7A20" w:rsidRPr="00BD6B21" w:rsidRDefault="006B7906" w:rsidP="001E4C79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-894715</wp:posOffset>
            </wp:positionV>
            <wp:extent cx="7581900" cy="10763250"/>
            <wp:effectExtent l="19050" t="0" r="0" b="0"/>
            <wp:wrapNone/>
            <wp:docPr id="71" name="Рисунок 28" descr="1667736256_19-zefirka-club-p-ramka-dlya-teksta-patrioticheskaya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67736256_19-zefirka-club-p-ramka-dlya-teksta-patrioticheskaya-2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81900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b/>
          <w:bCs/>
          <w:sz w:val="28"/>
          <w:szCs w:val="28"/>
        </w:rPr>
        <w:t xml:space="preserve">Ведущий: </w:t>
      </w:r>
    </w:p>
    <w:p w:rsidR="001E4C79" w:rsidRDefault="00BE4C67" w:rsidP="001E4C79">
      <w:pPr>
        <w:pStyle w:val="Defaul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182245</wp:posOffset>
            </wp:positionV>
            <wp:extent cx="1647825" cy="1181100"/>
            <wp:effectExtent l="19050" t="0" r="9525" b="0"/>
            <wp:wrapNone/>
            <wp:docPr id="72" name="Рисунок 36" descr="3136947c29805d9ce57ddc326796c830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36947c29805d9ce57ddc326796c830_big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4C79" w:rsidRPr="00BD6B21">
        <w:rPr>
          <w:sz w:val="28"/>
          <w:szCs w:val="28"/>
        </w:rPr>
        <w:t xml:space="preserve">И уже навечно останутся войны в душах, вышедших из неё поколений, опалённых огнем и усвоивших военные и нравственные уроки. </w:t>
      </w:r>
    </w:p>
    <w:p w:rsidR="001D7A20" w:rsidRPr="00BD6B21" w:rsidRDefault="001D7A20" w:rsidP="001E4C79">
      <w:pPr>
        <w:pStyle w:val="Default"/>
        <w:rPr>
          <w:sz w:val="28"/>
          <w:szCs w:val="28"/>
        </w:rPr>
      </w:pP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b/>
          <w:bCs/>
          <w:i/>
          <w:iCs/>
          <w:sz w:val="28"/>
          <w:szCs w:val="28"/>
        </w:rPr>
        <w:t xml:space="preserve">Чтение стихотворения Ольги Масловой «Пусть будет мир»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b/>
          <w:bCs/>
          <w:sz w:val="28"/>
          <w:szCs w:val="28"/>
        </w:rPr>
        <w:t xml:space="preserve">1-й юнармеец: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Как надоели войны на свете,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Гибнут солдаты и малые дети,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Стонет земля, когда рвутся снаряды,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Матери плачут и плачут комбаты.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Хочется крикнуть: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— Люди, постойте,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Войну прекратите, живите достойно,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Гибнет природа и гибнет планета, </w:t>
      </w:r>
    </w:p>
    <w:p w:rsidR="001E4C79" w:rsidRPr="00BD6B21" w:rsidRDefault="001E4C79" w:rsidP="001E4C79">
      <w:pPr>
        <w:pStyle w:val="Default"/>
        <w:rPr>
          <w:i/>
          <w:sz w:val="28"/>
          <w:szCs w:val="28"/>
        </w:rPr>
      </w:pPr>
      <w:r w:rsidRPr="00BD6B21">
        <w:rPr>
          <w:sz w:val="28"/>
          <w:szCs w:val="28"/>
        </w:rPr>
        <w:t xml:space="preserve">Ну неужели вам нравится </w:t>
      </w:r>
      <w:proofErr w:type="gramStart"/>
      <w:r w:rsidRPr="00BD6B21">
        <w:rPr>
          <w:sz w:val="28"/>
          <w:szCs w:val="28"/>
        </w:rPr>
        <w:t>это ?!</w:t>
      </w:r>
      <w:proofErr w:type="gramEnd"/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b/>
          <w:bCs/>
          <w:sz w:val="28"/>
          <w:szCs w:val="28"/>
        </w:rPr>
        <w:t xml:space="preserve">2-й юнармеец: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Война — это боль, это смерть, это слёзы,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На братских могилах тюльпаны и розы.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Над миром какое-то время лихое,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Где правит война, никому нет покоя.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Я вас призываю, нам всем это нужно,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Пускай на земле будет мир, будет дружба, </w:t>
      </w:r>
    </w:p>
    <w:p w:rsidR="001E4C79" w:rsidRPr="00BD6B21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Пусть солнце лучистое всем нам сияет, </w:t>
      </w:r>
    </w:p>
    <w:p w:rsidR="001E4C79" w:rsidRDefault="001E4C79" w:rsidP="001E4C79">
      <w:pPr>
        <w:pStyle w:val="Default"/>
        <w:rPr>
          <w:sz w:val="28"/>
          <w:szCs w:val="28"/>
        </w:rPr>
      </w:pPr>
      <w:r w:rsidRPr="00BD6B21">
        <w:rPr>
          <w:sz w:val="28"/>
          <w:szCs w:val="28"/>
        </w:rPr>
        <w:t xml:space="preserve">А войн — никогда и нигде не </w:t>
      </w:r>
      <w:proofErr w:type="gramStart"/>
      <w:r w:rsidRPr="00BD6B21">
        <w:rPr>
          <w:sz w:val="28"/>
          <w:szCs w:val="28"/>
        </w:rPr>
        <w:t>бывает !!!</w:t>
      </w:r>
      <w:proofErr w:type="gramEnd"/>
      <w:r w:rsidRPr="00BD6B21">
        <w:rPr>
          <w:sz w:val="28"/>
          <w:szCs w:val="28"/>
        </w:rPr>
        <w:t xml:space="preserve"> </w:t>
      </w:r>
    </w:p>
    <w:p w:rsidR="001D7A20" w:rsidRPr="00BD6B21" w:rsidRDefault="001D7A20" w:rsidP="001E4C79">
      <w:pPr>
        <w:pStyle w:val="Default"/>
        <w:rPr>
          <w:sz w:val="28"/>
          <w:szCs w:val="28"/>
        </w:rPr>
      </w:pPr>
    </w:p>
    <w:p w:rsidR="00164F19" w:rsidRPr="001D7A20" w:rsidRDefault="001E4C79" w:rsidP="001E4C79">
      <w:pPr>
        <w:pStyle w:val="Default"/>
        <w:rPr>
          <w:b/>
          <w:bCs/>
          <w:i/>
          <w:iCs/>
          <w:color w:val="17365D" w:themeColor="text2" w:themeShade="BF"/>
          <w:sz w:val="28"/>
          <w:szCs w:val="28"/>
        </w:rPr>
      </w:pPr>
      <w:r w:rsidRPr="001D7A20">
        <w:rPr>
          <w:b/>
          <w:bCs/>
          <w:i/>
          <w:iCs/>
          <w:color w:val="17365D" w:themeColor="text2" w:themeShade="BF"/>
          <w:sz w:val="28"/>
          <w:szCs w:val="28"/>
        </w:rPr>
        <w:t>Демонстрация видеоролика «Герои России»</w:t>
      </w:r>
    </w:p>
    <w:p w:rsidR="001E4C79" w:rsidRPr="00BD6B21" w:rsidRDefault="001E4C79" w:rsidP="001E4C79">
      <w:pPr>
        <w:pStyle w:val="Default"/>
        <w:rPr>
          <w:b/>
          <w:bCs/>
          <w:i/>
          <w:iCs/>
          <w:sz w:val="28"/>
          <w:szCs w:val="28"/>
        </w:rPr>
      </w:pPr>
    </w:p>
    <w:p w:rsidR="001E4C79" w:rsidRPr="00BD6B21" w:rsidRDefault="00FD25E5" w:rsidP="001E4C79">
      <w:pPr>
        <w:pStyle w:val="Default"/>
        <w:rPr>
          <w:i/>
          <w:sz w:val="28"/>
          <w:szCs w:val="28"/>
        </w:rPr>
      </w:pPr>
      <w:r w:rsidRPr="00BD6B21">
        <w:rPr>
          <w:b/>
          <w:bCs/>
          <w:i/>
          <w:iCs/>
          <w:sz w:val="28"/>
          <w:szCs w:val="28"/>
        </w:rPr>
        <w:t>Песня «Встанем»</w:t>
      </w:r>
    </w:p>
    <w:p w:rsidR="00FD25E5" w:rsidRPr="00AC78CF" w:rsidRDefault="00FD25E5" w:rsidP="00FD25E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AC78CF">
        <w:rPr>
          <w:color w:val="000000"/>
        </w:rPr>
        <w:t xml:space="preserve">                                            В</w:t>
      </w:r>
      <w:r w:rsidR="001D7A20" w:rsidRPr="00AC78CF">
        <w:rPr>
          <w:b/>
          <w:bCs/>
          <w:color w:val="000000"/>
        </w:rPr>
        <w:t>ЕДУЩАЯ</w:t>
      </w:r>
      <w:r w:rsidRPr="00AC78CF">
        <w:rPr>
          <w:b/>
          <w:bCs/>
          <w:color w:val="000000"/>
        </w:rPr>
        <w:t>: </w:t>
      </w:r>
      <w:r w:rsidRPr="00AC78CF">
        <w:rPr>
          <w:bCs/>
          <w:color w:val="000000"/>
        </w:rPr>
        <w:t>Герои России всегда впереди</w:t>
      </w:r>
    </w:p>
    <w:p w:rsidR="00FD25E5" w:rsidRPr="00AC78CF" w:rsidRDefault="00FD25E5" w:rsidP="00FD25E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AC78CF">
        <w:rPr>
          <w:bCs/>
          <w:color w:val="000000"/>
        </w:rPr>
        <w:t>Героями страна гордиться может!</w:t>
      </w:r>
    </w:p>
    <w:p w:rsidR="00FD25E5" w:rsidRPr="00AC78CF" w:rsidRDefault="00FD25E5" w:rsidP="00FD25E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AC78CF">
        <w:rPr>
          <w:bCs/>
          <w:color w:val="000000"/>
        </w:rPr>
        <w:t>У них почётный орден на груди,</w:t>
      </w:r>
    </w:p>
    <w:p w:rsidR="00FD25E5" w:rsidRPr="00AC78CF" w:rsidRDefault="00FD25E5" w:rsidP="00FD25E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AC78CF">
        <w:rPr>
          <w:bCs/>
          <w:color w:val="000000"/>
        </w:rPr>
        <w:t>Царапины и трещины на коже.</w:t>
      </w:r>
    </w:p>
    <w:p w:rsidR="00FD25E5" w:rsidRPr="00AC78CF" w:rsidRDefault="00FD25E5" w:rsidP="00FD25E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AC78CF">
        <w:rPr>
          <w:bCs/>
          <w:color w:val="000000"/>
        </w:rPr>
        <w:t>Героем можно быть, и можно стать</w:t>
      </w:r>
    </w:p>
    <w:p w:rsidR="00FD25E5" w:rsidRPr="00AC78CF" w:rsidRDefault="00FD25E5" w:rsidP="00FD25E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AC78CF">
        <w:rPr>
          <w:bCs/>
          <w:color w:val="000000"/>
        </w:rPr>
        <w:t>Герои могут заново рождаться.</w:t>
      </w:r>
    </w:p>
    <w:p w:rsidR="00FD25E5" w:rsidRPr="00AC78CF" w:rsidRDefault="00AC78CF" w:rsidP="00FD25E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>
        <w:rPr>
          <w:bCs/>
          <w:color w:val="000000"/>
        </w:rPr>
        <w:t xml:space="preserve"> </w:t>
      </w:r>
      <w:r w:rsidR="00FD25E5" w:rsidRPr="00AC78CF">
        <w:rPr>
          <w:bCs/>
          <w:color w:val="000000"/>
        </w:rPr>
        <w:t>Геройский подвиг нужно уважать,</w:t>
      </w:r>
    </w:p>
    <w:p w:rsidR="00FD25E5" w:rsidRPr="00AC78CF" w:rsidRDefault="00C6540B" w:rsidP="00AC78CF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AC78CF">
        <w:rPr>
          <w:bCs/>
          <w:color w:val="000000"/>
        </w:rPr>
        <w:t xml:space="preserve">                                     </w:t>
      </w:r>
      <w:r w:rsidR="00AC78CF">
        <w:rPr>
          <w:bCs/>
          <w:color w:val="000000"/>
        </w:rPr>
        <w:t xml:space="preserve">          </w:t>
      </w:r>
      <w:r w:rsidRPr="00AC78CF">
        <w:rPr>
          <w:bCs/>
          <w:color w:val="000000"/>
        </w:rPr>
        <w:t xml:space="preserve">  </w:t>
      </w:r>
      <w:r w:rsidR="00FD25E5" w:rsidRPr="00AC78CF">
        <w:rPr>
          <w:bCs/>
          <w:color w:val="000000"/>
        </w:rPr>
        <w:t>Героями - нельзя не восхищаться!</w:t>
      </w:r>
    </w:p>
    <w:p w:rsidR="00AC78CF" w:rsidRDefault="00FD25E5" w:rsidP="00EB107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BD6B21">
        <w:rPr>
          <w:color w:val="000000"/>
          <w:sz w:val="28"/>
          <w:szCs w:val="28"/>
        </w:rPr>
        <w:t>Помните и будьте благодарны тем, кто оберегает для нас </w:t>
      </w:r>
      <w:r w:rsidRPr="00BD6B21">
        <w:rPr>
          <w:b/>
          <w:bCs/>
          <w:color w:val="000000"/>
          <w:sz w:val="28"/>
          <w:szCs w:val="28"/>
        </w:rPr>
        <w:t>мирное небо и яркое солнце над головой</w:t>
      </w:r>
      <w:r w:rsidR="00AC78CF">
        <w:rPr>
          <w:b/>
          <w:bCs/>
          <w:color w:val="000000"/>
          <w:sz w:val="28"/>
          <w:szCs w:val="28"/>
        </w:rPr>
        <w:t>.</w:t>
      </w:r>
    </w:p>
    <w:p w:rsidR="005B5B87" w:rsidRPr="00AC78CF" w:rsidRDefault="00EB1078" w:rsidP="00EB107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  <w:u w:val="single"/>
        </w:rPr>
      </w:pPr>
      <w:r w:rsidRPr="00AC78CF">
        <w:rPr>
          <w:noProof/>
          <w:color w:val="000000"/>
          <w:sz w:val="28"/>
          <w:szCs w:val="28"/>
          <w:u w:val="single"/>
        </w:rPr>
        <w:drawing>
          <wp:anchor distT="0" distB="0" distL="114300" distR="114300" simplePos="0" relativeHeight="251723776" behindDoc="0" locked="0" layoutInCell="1" allowOverlap="1">
            <wp:simplePos x="0" y="0"/>
            <wp:positionH relativeFrom="margin">
              <wp:posOffset>4933950</wp:posOffset>
            </wp:positionH>
            <wp:positionV relativeFrom="margin">
              <wp:posOffset>8362950</wp:posOffset>
            </wp:positionV>
            <wp:extent cx="1524000" cy="1524000"/>
            <wp:effectExtent l="19050" t="0" r="0" b="0"/>
            <wp:wrapSquare wrapText="bothSides"/>
            <wp:docPr id="73" name="Рисунок 25" descr="5851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8518756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78CF" w:rsidRPr="00AC78CF">
        <w:rPr>
          <w:b/>
          <w:bCs/>
          <w:color w:val="000000"/>
          <w:sz w:val="28"/>
          <w:szCs w:val="28"/>
          <w:u w:val="single"/>
        </w:rPr>
        <w:t>Полный вариант работы можно посмотреть по ссылке</w:t>
      </w:r>
    </w:p>
    <w:p w:rsidR="00AC78CF" w:rsidRPr="00AC78CF" w:rsidRDefault="00DC7013" w:rsidP="00EB1078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hyperlink r:id="rId14" w:history="1">
        <w:r w:rsidR="00AC78CF" w:rsidRPr="005428DC">
          <w:rPr>
            <w:rStyle w:val="a5"/>
            <w:b/>
            <w:bCs/>
            <w:sz w:val="28"/>
            <w:szCs w:val="28"/>
          </w:rPr>
          <w:t>https://disk.yandex.ru/d/jZwXiYZkJfkddA</w:t>
        </w:r>
      </w:hyperlink>
    </w:p>
    <w:sectPr w:rsidR="00AC78CF" w:rsidRPr="00AC78CF" w:rsidSect="000055E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013" w:rsidRDefault="00DC7013" w:rsidP="00C253B9">
      <w:pPr>
        <w:spacing w:after="0" w:line="240" w:lineRule="auto"/>
      </w:pPr>
      <w:r>
        <w:separator/>
      </w:r>
    </w:p>
  </w:endnote>
  <w:endnote w:type="continuationSeparator" w:id="0">
    <w:p w:rsidR="00DC7013" w:rsidRDefault="00DC7013" w:rsidP="00C25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mmercialScript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013" w:rsidRDefault="00DC7013" w:rsidP="00C253B9">
      <w:pPr>
        <w:spacing w:after="0" w:line="240" w:lineRule="auto"/>
      </w:pPr>
      <w:r>
        <w:separator/>
      </w:r>
    </w:p>
  </w:footnote>
  <w:footnote w:type="continuationSeparator" w:id="0">
    <w:p w:rsidR="00DC7013" w:rsidRDefault="00DC7013" w:rsidP="00C253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AAB"/>
    <w:rsid w:val="00004228"/>
    <w:rsid w:val="000055E3"/>
    <w:rsid w:val="000749D7"/>
    <w:rsid w:val="000C528A"/>
    <w:rsid w:val="00102EBF"/>
    <w:rsid w:val="001354C5"/>
    <w:rsid w:val="00147593"/>
    <w:rsid w:val="00161EE3"/>
    <w:rsid w:val="00164F19"/>
    <w:rsid w:val="001B132F"/>
    <w:rsid w:val="001D5B94"/>
    <w:rsid w:val="001D7A20"/>
    <w:rsid w:val="001E4C79"/>
    <w:rsid w:val="001E61E6"/>
    <w:rsid w:val="00227983"/>
    <w:rsid w:val="002A70F1"/>
    <w:rsid w:val="002C193E"/>
    <w:rsid w:val="00301116"/>
    <w:rsid w:val="00301AF0"/>
    <w:rsid w:val="00357289"/>
    <w:rsid w:val="003F3A7C"/>
    <w:rsid w:val="004C0F28"/>
    <w:rsid w:val="00506F8B"/>
    <w:rsid w:val="0051191B"/>
    <w:rsid w:val="005918AD"/>
    <w:rsid w:val="005B5B87"/>
    <w:rsid w:val="005F427C"/>
    <w:rsid w:val="00607F17"/>
    <w:rsid w:val="00627E0D"/>
    <w:rsid w:val="00645C4B"/>
    <w:rsid w:val="00674A81"/>
    <w:rsid w:val="006A5E5B"/>
    <w:rsid w:val="006B7906"/>
    <w:rsid w:val="00705801"/>
    <w:rsid w:val="00723AC7"/>
    <w:rsid w:val="0080577B"/>
    <w:rsid w:val="00856088"/>
    <w:rsid w:val="008B07EA"/>
    <w:rsid w:val="008D1160"/>
    <w:rsid w:val="008E1B6C"/>
    <w:rsid w:val="008E6D53"/>
    <w:rsid w:val="0092523D"/>
    <w:rsid w:val="009E58D8"/>
    <w:rsid w:val="009F47D5"/>
    <w:rsid w:val="00A076AC"/>
    <w:rsid w:val="00A20290"/>
    <w:rsid w:val="00AA5110"/>
    <w:rsid w:val="00AC555E"/>
    <w:rsid w:val="00AC78CF"/>
    <w:rsid w:val="00AF58E4"/>
    <w:rsid w:val="00B0004C"/>
    <w:rsid w:val="00B82B0D"/>
    <w:rsid w:val="00BB2AAB"/>
    <w:rsid w:val="00BD6B21"/>
    <w:rsid w:val="00BE4C67"/>
    <w:rsid w:val="00C253B9"/>
    <w:rsid w:val="00C40FB9"/>
    <w:rsid w:val="00C606A1"/>
    <w:rsid w:val="00C6540B"/>
    <w:rsid w:val="00C744AA"/>
    <w:rsid w:val="00CD5F29"/>
    <w:rsid w:val="00D4505E"/>
    <w:rsid w:val="00DA6C7C"/>
    <w:rsid w:val="00DC456B"/>
    <w:rsid w:val="00DC6D2E"/>
    <w:rsid w:val="00DC6DDA"/>
    <w:rsid w:val="00DC7013"/>
    <w:rsid w:val="00E2302E"/>
    <w:rsid w:val="00E675D0"/>
    <w:rsid w:val="00EB1078"/>
    <w:rsid w:val="00F15F01"/>
    <w:rsid w:val="00FD25E5"/>
    <w:rsid w:val="00F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6530A"/>
  <w15:docId w15:val="{F52E181A-8814-4C38-B564-C397A523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505E"/>
  </w:style>
  <w:style w:type="paragraph" w:styleId="1">
    <w:name w:val="heading 1"/>
    <w:basedOn w:val="a"/>
    <w:link w:val="10"/>
    <w:uiPriority w:val="9"/>
    <w:qFormat/>
    <w:rsid w:val="005B5B8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B5B8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Emphasis"/>
    <w:basedOn w:val="a0"/>
    <w:uiPriority w:val="20"/>
    <w:qFormat/>
    <w:rsid w:val="005B5B87"/>
    <w:rPr>
      <w:i/>
      <w:iCs/>
    </w:rPr>
  </w:style>
  <w:style w:type="character" w:styleId="a5">
    <w:name w:val="Hyperlink"/>
    <w:basedOn w:val="a0"/>
    <w:uiPriority w:val="99"/>
    <w:unhideWhenUsed/>
    <w:rsid w:val="005B5B87"/>
    <w:rPr>
      <w:color w:val="0000FF"/>
      <w:u w:val="single"/>
    </w:rPr>
  </w:style>
  <w:style w:type="paragraph" w:styleId="a6">
    <w:name w:val="No Spacing"/>
    <w:uiPriority w:val="1"/>
    <w:qFormat/>
    <w:rsid w:val="00E675D0"/>
    <w:pPr>
      <w:spacing w:after="0" w:line="240" w:lineRule="auto"/>
    </w:pPr>
  </w:style>
  <w:style w:type="character" w:customStyle="1" w:styleId="a7">
    <w:name w:val="Основной текст_"/>
    <w:basedOn w:val="a0"/>
    <w:link w:val="11"/>
    <w:locked/>
    <w:rsid w:val="00E675D0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7"/>
    <w:rsid w:val="00E675D0"/>
    <w:pPr>
      <w:widowControl w:val="0"/>
      <w:shd w:val="clear" w:color="auto" w:fill="FFFFFF"/>
      <w:spacing w:before="240" w:after="0" w:line="226" w:lineRule="exac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a8">
    <w:name w:val="Основной текст + Полужирный"/>
    <w:aliases w:val="Курсив"/>
    <w:basedOn w:val="a7"/>
    <w:rsid w:val="00E675D0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9E58D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9E58D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AA5110"/>
  </w:style>
  <w:style w:type="paragraph" w:customStyle="1" w:styleId="Default">
    <w:name w:val="Default"/>
    <w:rsid w:val="00607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C2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C253B9"/>
  </w:style>
  <w:style w:type="paragraph" w:styleId="ad">
    <w:name w:val="footer"/>
    <w:basedOn w:val="a"/>
    <w:link w:val="ae"/>
    <w:uiPriority w:val="99"/>
    <w:semiHidden/>
    <w:unhideWhenUsed/>
    <w:rsid w:val="00C25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C25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2256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64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615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347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03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7662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00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88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746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268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0680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936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517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839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38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8055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32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0226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5639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sidorskayschool.edumih34.ru/" TargetMode="External"/><Relationship Id="rId14" Type="http://schemas.openxmlformats.org/officeDocument/2006/relationships/hyperlink" Target="https://disk.yandex.ru/d/jZwXiYZkJfkd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6B4D2-B45D-4455-B3AC-D67746E6B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2757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Диди</cp:lastModifiedBy>
  <cp:revision>2</cp:revision>
  <dcterms:created xsi:type="dcterms:W3CDTF">2024-02-01T12:46:00Z</dcterms:created>
  <dcterms:modified xsi:type="dcterms:W3CDTF">2024-02-01T12:46:00Z</dcterms:modified>
</cp:coreProperties>
</file>